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19F8564" w14:textId="77777777" w:rsidTr="00060C0C">
        <w:trPr>
          <w:trHeight w:hRule="exact" w:val="2948"/>
        </w:trPr>
        <w:tc>
          <w:tcPr>
            <w:tcW w:w="11185" w:type="dxa"/>
            <w:shd w:val="clear" w:color="auto" w:fill="83D0F5"/>
            <w:vAlign w:val="center"/>
          </w:tcPr>
          <w:p w14:paraId="7323707E" w14:textId="21051C95" w:rsidR="00974E99" w:rsidRPr="005046D2" w:rsidRDefault="00CF2128" w:rsidP="00394BD7">
            <w:pPr>
              <w:pStyle w:val="Documenttype"/>
              <w:rPr>
                <w:sz w:val="52"/>
                <w:szCs w:val="52"/>
              </w:rPr>
            </w:pPr>
            <w:r>
              <w:rPr>
                <w:sz w:val="52"/>
                <w:szCs w:val="52"/>
              </w:rPr>
              <w:t xml:space="preserve">IALA </w:t>
            </w:r>
            <w:r w:rsidR="00394BD7" w:rsidRPr="005046D2">
              <w:rPr>
                <w:sz w:val="52"/>
                <w:szCs w:val="52"/>
              </w:rPr>
              <w:t>Recommendation</w:t>
            </w:r>
          </w:p>
        </w:tc>
      </w:tr>
    </w:tbl>
    <w:p w14:paraId="4FCD0B4B" w14:textId="77777777" w:rsidR="008972C3" w:rsidRPr="00405755" w:rsidRDefault="008972C3" w:rsidP="003274DB"/>
    <w:p w14:paraId="08371E68" w14:textId="77777777" w:rsidR="00D74AE1" w:rsidRPr="00405755" w:rsidRDefault="00D74AE1" w:rsidP="00967977">
      <w:pPr>
        <w:pStyle w:val="BodyText"/>
      </w:pPr>
    </w:p>
    <w:p w14:paraId="2B208C1F" w14:textId="76D7255E" w:rsidR="00430B12" w:rsidRPr="00405755" w:rsidRDefault="00BD1999" w:rsidP="00430B12">
      <w:pPr>
        <w:pStyle w:val="Documentnumber"/>
      </w:pPr>
      <w:r>
        <w:t>R0204</w:t>
      </w:r>
      <w:r w:rsidR="00750E05">
        <w:t xml:space="preserve"> </w:t>
      </w:r>
      <w:r w:rsidR="00430B12">
        <w:t>(E200-4)</w:t>
      </w:r>
    </w:p>
    <w:p w14:paraId="5DBD4DD2" w14:textId="3F0B7DD4" w:rsidR="00430B12" w:rsidRPr="00405755" w:rsidRDefault="0034063C" w:rsidP="00430B12">
      <w:pPr>
        <w:pStyle w:val="Documentname"/>
      </w:pPr>
      <w:r>
        <w:t>Marine Signal L</w:t>
      </w:r>
      <w:r w:rsidR="00430B12">
        <w:t>ights - Determination and Calculation of Effective Intensity</w:t>
      </w:r>
    </w:p>
    <w:p w14:paraId="24927107" w14:textId="47FF864B" w:rsidR="005378B8" w:rsidRDefault="005378B8" w:rsidP="00CF2128">
      <w:pPr>
        <w:pStyle w:val="BodyText"/>
      </w:pPr>
    </w:p>
    <w:p w14:paraId="30CFD4AC" w14:textId="77777777" w:rsidR="00453C02" w:rsidRPr="00405755" w:rsidRDefault="00453C02" w:rsidP="00967977">
      <w:pPr>
        <w:pStyle w:val="BodyText"/>
      </w:pPr>
    </w:p>
    <w:p w14:paraId="2106D0EB" w14:textId="77777777" w:rsidR="005378B8" w:rsidRPr="00405755" w:rsidRDefault="005378B8" w:rsidP="00967977">
      <w:pPr>
        <w:pStyle w:val="BodyText"/>
      </w:pPr>
    </w:p>
    <w:p w14:paraId="1D8983C4" w14:textId="77777777" w:rsidR="005378B8" w:rsidRPr="00405755" w:rsidRDefault="005378B8" w:rsidP="00967977">
      <w:pPr>
        <w:pStyle w:val="BodyText"/>
      </w:pPr>
    </w:p>
    <w:p w14:paraId="3F90B91D" w14:textId="77777777" w:rsidR="005378B8" w:rsidRPr="00405755" w:rsidRDefault="005378B8" w:rsidP="00967977">
      <w:pPr>
        <w:pStyle w:val="BodyText"/>
      </w:pPr>
    </w:p>
    <w:p w14:paraId="2E1A6F3E" w14:textId="77777777" w:rsidR="005378B8" w:rsidRPr="00405755" w:rsidRDefault="005378B8" w:rsidP="00967977">
      <w:pPr>
        <w:pStyle w:val="BodyText"/>
      </w:pPr>
    </w:p>
    <w:p w14:paraId="3772A9D1" w14:textId="77777777" w:rsidR="005378B8" w:rsidRPr="00405755" w:rsidRDefault="005378B8" w:rsidP="00967977">
      <w:pPr>
        <w:pStyle w:val="BodyText"/>
      </w:pPr>
    </w:p>
    <w:p w14:paraId="44E99A0E" w14:textId="77777777" w:rsidR="005378B8" w:rsidRPr="00405755" w:rsidRDefault="005378B8" w:rsidP="00967977">
      <w:pPr>
        <w:pStyle w:val="BodyText"/>
      </w:pPr>
    </w:p>
    <w:p w14:paraId="50C7F0D6" w14:textId="77777777" w:rsidR="005378B8" w:rsidRPr="00405755" w:rsidRDefault="005378B8" w:rsidP="00967977">
      <w:pPr>
        <w:pStyle w:val="BodyText"/>
      </w:pPr>
    </w:p>
    <w:p w14:paraId="216F3535" w14:textId="77777777" w:rsidR="005378B8" w:rsidRPr="00405755" w:rsidRDefault="005378B8" w:rsidP="00967977">
      <w:pPr>
        <w:pStyle w:val="BodyText"/>
      </w:pPr>
    </w:p>
    <w:p w14:paraId="42590892" w14:textId="77777777" w:rsidR="005378B8" w:rsidRPr="00405755" w:rsidRDefault="005378B8" w:rsidP="00967977">
      <w:pPr>
        <w:pStyle w:val="BodyText"/>
      </w:pPr>
    </w:p>
    <w:p w14:paraId="6CAAAC77" w14:textId="2236EA5C" w:rsidR="005378B8" w:rsidRPr="00405755" w:rsidRDefault="00413D73" w:rsidP="005378B8">
      <w:pPr>
        <w:pStyle w:val="Editionnumber"/>
      </w:pPr>
      <w:r>
        <w:t>Edition 2</w:t>
      </w:r>
      <w:r w:rsidR="005378B8" w:rsidRPr="00405755">
        <w:t>.</w:t>
      </w:r>
      <w:r w:rsidR="00DD3595">
        <w:t>1</w:t>
      </w:r>
    </w:p>
    <w:p w14:paraId="413BA4FC" w14:textId="77777777" w:rsidR="00DD3595" w:rsidRDefault="00E26592" w:rsidP="005378B8">
      <w:pPr>
        <w:pStyle w:val="Documentdate"/>
      </w:pPr>
      <w:r>
        <w:t>December 2017</w:t>
      </w:r>
    </w:p>
    <w:p w14:paraId="75D2B969" w14:textId="77777777" w:rsidR="00DD3595" w:rsidRDefault="00DD3595" w:rsidP="00967977"/>
    <w:p w14:paraId="6AA752DB" w14:textId="7F18CF39" w:rsidR="006A48A6" w:rsidRPr="00405755" w:rsidRDefault="00DD3595" w:rsidP="00967977">
      <w:pPr>
        <w:pStyle w:val="MRN"/>
      </w:pPr>
      <w:proofErr w:type="gramStart"/>
      <w:r w:rsidRPr="00DD3595">
        <w:t>urn:mrn</w:t>
      </w:r>
      <w:proofErr w:type="gramEnd"/>
      <w:r w:rsidRPr="00DD3595">
        <w:t>:iala:pub:r0204</w:t>
      </w:r>
    </w:p>
    <w:p w14:paraId="30227EB1" w14:textId="77777777" w:rsidR="00BC27F6" w:rsidRPr="00405755" w:rsidRDefault="00BC27F6" w:rsidP="00D74AE1">
      <w:pPr>
        <w:sectPr w:rsidR="00BC27F6" w:rsidRPr="00405755"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6630BB1" w14:textId="641B20ED" w:rsidR="00914E26" w:rsidRDefault="002006B2" w:rsidP="00914E26">
      <w:pPr>
        <w:pStyle w:val="BodyText"/>
      </w:pPr>
      <w:r>
        <w:lastRenderedPageBreak/>
        <w:t>Revisions to this d</w:t>
      </w:r>
      <w:r w:rsidR="00914E26" w:rsidRPr="00405755">
        <w:t>ocument are to be noted in the table prior to the issue of a revised document.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4"/>
        <w:gridCol w:w="5573"/>
        <w:gridCol w:w="2618"/>
      </w:tblGrid>
      <w:tr w:rsidR="009E32F8" w:rsidRPr="005E4F83" w14:paraId="63F2298E" w14:textId="77777777" w:rsidTr="005046D2">
        <w:tc>
          <w:tcPr>
            <w:tcW w:w="983" w:type="pct"/>
          </w:tcPr>
          <w:p w14:paraId="74B42863" w14:textId="77777777" w:rsidR="009E32F8" w:rsidRPr="005E4F83" w:rsidRDefault="009E32F8" w:rsidP="00967977">
            <w:pPr>
              <w:pStyle w:val="Tabletexttitle"/>
              <w:rPr>
                <w:color w:val="009FDF"/>
              </w:rPr>
            </w:pPr>
            <w:r w:rsidRPr="00967977">
              <w:t>Date</w:t>
            </w:r>
          </w:p>
        </w:tc>
        <w:tc>
          <w:tcPr>
            <w:tcW w:w="2733" w:type="pct"/>
          </w:tcPr>
          <w:p w14:paraId="3E7E4418" w14:textId="444794FA" w:rsidR="009E32F8" w:rsidRPr="005E4F83" w:rsidRDefault="005046D2" w:rsidP="00967977">
            <w:pPr>
              <w:pStyle w:val="Tabletexttitle"/>
            </w:pPr>
            <w:r>
              <w:t>Details</w:t>
            </w:r>
          </w:p>
        </w:tc>
        <w:tc>
          <w:tcPr>
            <w:tcW w:w="1284" w:type="pct"/>
          </w:tcPr>
          <w:p w14:paraId="0D071660" w14:textId="1249C720" w:rsidR="009E32F8" w:rsidRPr="005E4F83" w:rsidRDefault="005046D2" w:rsidP="00967977">
            <w:pPr>
              <w:pStyle w:val="Tabletexttitle"/>
              <w:rPr>
                <w:color w:val="009FDF"/>
              </w:rPr>
            </w:pPr>
            <w:r w:rsidRPr="00967977">
              <w:t>Approval</w:t>
            </w:r>
          </w:p>
        </w:tc>
      </w:tr>
      <w:tr w:rsidR="009E32F8" w:rsidRPr="005E4F83" w14:paraId="1B35379A" w14:textId="77777777" w:rsidTr="005046D2">
        <w:trPr>
          <w:trHeight w:val="851"/>
        </w:trPr>
        <w:tc>
          <w:tcPr>
            <w:tcW w:w="983" w:type="pct"/>
            <w:vAlign w:val="center"/>
          </w:tcPr>
          <w:p w14:paraId="5C310DC4" w14:textId="77777777" w:rsidR="009E32F8" w:rsidRPr="005E4F83" w:rsidRDefault="009E32F8" w:rsidP="00183E5B">
            <w:pPr>
              <w:spacing w:before="60" w:after="60"/>
              <w:rPr>
                <w:color w:val="000000" w:themeColor="text1"/>
                <w:sz w:val="20"/>
              </w:rPr>
            </w:pPr>
            <w:r w:rsidRPr="005E4F83">
              <w:rPr>
                <w:color w:val="000000" w:themeColor="text1"/>
                <w:sz w:val="20"/>
              </w:rPr>
              <w:t>December 2008</w:t>
            </w:r>
          </w:p>
        </w:tc>
        <w:tc>
          <w:tcPr>
            <w:tcW w:w="2733" w:type="pct"/>
            <w:vAlign w:val="center"/>
          </w:tcPr>
          <w:p w14:paraId="60EA0898" w14:textId="03A2CD9F" w:rsidR="009E32F8" w:rsidRPr="005E4F83" w:rsidRDefault="009E32F8" w:rsidP="009E32F8">
            <w:pPr>
              <w:spacing w:before="60" w:after="60"/>
              <w:rPr>
                <w:color w:val="000000" w:themeColor="text1"/>
                <w:sz w:val="20"/>
              </w:rPr>
            </w:pPr>
            <w:r w:rsidRPr="005E4F83">
              <w:rPr>
                <w:color w:val="000000" w:themeColor="text1"/>
                <w:sz w:val="20"/>
              </w:rPr>
              <w:t>1</w:t>
            </w:r>
            <w:r w:rsidRPr="005E4F83">
              <w:rPr>
                <w:color w:val="000000" w:themeColor="text1"/>
                <w:sz w:val="20"/>
                <w:vertAlign w:val="superscript"/>
              </w:rPr>
              <w:t>st</w:t>
            </w:r>
            <w:r w:rsidRPr="005E4F83">
              <w:rPr>
                <w:color w:val="000000" w:themeColor="text1"/>
                <w:sz w:val="20"/>
              </w:rPr>
              <w:t xml:space="preserve"> </w:t>
            </w:r>
            <w:r>
              <w:rPr>
                <w:color w:val="000000" w:themeColor="text1"/>
                <w:sz w:val="20"/>
              </w:rPr>
              <w:t>issue</w:t>
            </w:r>
          </w:p>
        </w:tc>
        <w:tc>
          <w:tcPr>
            <w:tcW w:w="1284" w:type="pct"/>
            <w:vAlign w:val="center"/>
          </w:tcPr>
          <w:p w14:paraId="0D589ABF" w14:textId="5552024C" w:rsidR="009E32F8" w:rsidRPr="005E4F83" w:rsidRDefault="005046D2" w:rsidP="00183E5B">
            <w:pPr>
              <w:spacing w:before="60" w:after="60"/>
              <w:rPr>
                <w:color w:val="000000" w:themeColor="text1"/>
                <w:sz w:val="20"/>
              </w:rPr>
            </w:pPr>
            <w:r>
              <w:rPr>
                <w:color w:val="000000" w:themeColor="text1"/>
                <w:sz w:val="20"/>
              </w:rPr>
              <w:t>Council 44</w:t>
            </w:r>
          </w:p>
        </w:tc>
      </w:tr>
      <w:tr w:rsidR="009E32F8" w:rsidRPr="005E4F83" w14:paraId="08C39F09" w14:textId="77777777" w:rsidTr="005046D2">
        <w:trPr>
          <w:trHeight w:val="851"/>
        </w:trPr>
        <w:tc>
          <w:tcPr>
            <w:tcW w:w="983" w:type="pct"/>
            <w:vAlign w:val="center"/>
          </w:tcPr>
          <w:p w14:paraId="63A2DAD9" w14:textId="77777777" w:rsidR="009E32F8" w:rsidRPr="005E4F83" w:rsidRDefault="009E32F8" w:rsidP="00183E5B">
            <w:pPr>
              <w:spacing w:before="60" w:after="60"/>
              <w:rPr>
                <w:color w:val="000000" w:themeColor="text1"/>
                <w:sz w:val="20"/>
              </w:rPr>
            </w:pPr>
            <w:r w:rsidRPr="005E4F83">
              <w:rPr>
                <w:color w:val="000000" w:themeColor="text1"/>
                <w:sz w:val="20"/>
              </w:rPr>
              <w:t>December 2017</w:t>
            </w:r>
          </w:p>
        </w:tc>
        <w:tc>
          <w:tcPr>
            <w:tcW w:w="2733" w:type="pct"/>
            <w:vAlign w:val="center"/>
          </w:tcPr>
          <w:p w14:paraId="462F0F0D" w14:textId="77777777" w:rsidR="009E32F8" w:rsidRDefault="009E32F8" w:rsidP="00183E5B">
            <w:pPr>
              <w:spacing w:before="60" w:after="60"/>
              <w:rPr>
                <w:color w:val="000000" w:themeColor="text1"/>
                <w:sz w:val="20"/>
              </w:rPr>
            </w:pPr>
            <w:r w:rsidRPr="005E4F83">
              <w:rPr>
                <w:color w:val="000000" w:themeColor="text1"/>
                <w:sz w:val="20"/>
              </w:rPr>
              <w:t>Entire document</w:t>
            </w:r>
            <w:r w:rsidR="005046D2">
              <w:rPr>
                <w:color w:val="000000" w:themeColor="text1"/>
                <w:sz w:val="20"/>
              </w:rPr>
              <w:t>:</w:t>
            </w:r>
          </w:p>
          <w:p w14:paraId="20A72E11" w14:textId="77777777" w:rsidR="005046D2" w:rsidRDefault="005046D2" w:rsidP="005046D2">
            <w:pPr>
              <w:spacing w:before="60" w:after="60"/>
              <w:rPr>
                <w:color w:val="000000" w:themeColor="text1"/>
                <w:sz w:val="20"/>
              </w:rPr>
            </w:pPr>
            <w:r>
              <w:rPr>
                <w:color w:val="000000" w:themeColor="text1"/>
                <w:sz w:val="20"/>
              </w:rPr>
              <w:t>Modified Allard method adopted.</w:t>
            </w:r>
          </w:p>
          <w:p w14:paraId="489F0995" w14:textId="77777777" w:rsidR="005046D2" w:rsidRPr="005E4F83" w:rsidRDefault="005046D2" w:rsidP="005046D2">
            <w:pPr>
              <w:spacing w:before="60" w:after="60"/>
              <w:rPr>
                <w:color w:val="000000" w:themeColor="text1"/>
                <w:sz w:val="20"/>
              </w:rPr>
            </w:pPr>
            <w:r>
              <w:rPr>
                <w:color w:val="000000" w:themeColor="text1"/>
                <w:sz w:val="20"/>
              </w:rPr>
              <w:t>Review and alignment with IALA strategy.</w:t>
            </w:r>
          </w:p>
          <w:p w14:paraId="183F76F1" w14:textId="77777777" w:rsidR="005046D2" w:rsidRDefault="005046D2" w:rsidP="005046D2">
            <w:pPr>
              <w:spacing w:before="60" w:after="60"/>
              <w:rPr>
                <w:color w:val="000000" w:themeColor="text1"/>
                <w:sz w:val="20"/>
              </w:rPr>
            </w:pPr>
            <w:r w:rsidRPr="005E4F83">
              <w:rPr>
                <w:color w:val="000000" w:themeColor="text1"/>
                <w:sz w:val="20"/>
              </w:rPr>
              <w:t>Document style updated.</w:t>
            </w:r>
          </w:p>
          <w:p w14:paraId="79B290BE" w14:textId="2B22D5CD" w:rsidR="005046D2" w:rsidRPr="005E4F83" w:rsidRDefault="005046D2" w:rsidP="005046D2">
            <w:pPr>
              <w:spacing w:before="60" w:after="60"/>
              <w:rPr>
                <w:color w:val="000000" w:themeColor="text1"/>
                <w:sz w:val="20"/>
              </w:rPr>
            </w:pPr>
            <w:r>
              <w:rPr>
                <w:color w:val="000000" w:themeColor="text1"/>
                <w:sz w:val="20"/>
              </w:rPr>
              <w:t>Descriptive content removed to a Guideline.</w:t>
            </w:r>
          </w:p>
        </w:tc>
        <w:tc>
          <w:tcPr>
            <w:tcW w:w="1284" w:type="pct"/>
            <w:vAlign w:val="center"/>
          </w:tcPr>
          <w:p w14:paraId="727189E2" w14:textId="7270D530" w:rsidR="00344493" w:rsidRPr="005E4F83" w:rsidRDefault="005046D2" w:rsidP="00183E5B">
            <w:pPr>
              <w:spacing w:before="60" w:after="60"/>
              <w:rPr>
                <w:color w:val="000000" w:themeColor="text1"/>
                <w:sz w:val="20"/>
              </w:rPr>
            </w:pPr>
            <w:r>
              <w:rPr>
                <w:color w:val="000000" w:themeColor="text1"/>
                <w:sz w:val="20"/>
              </w:rPr>
              <w:t>Council 65</w:t>
            </w:r>
          </w:p>
        </w:tc>
      </w:tr>
      <w:tr w:rsidR="009E32F8" w:rsidRPr="005E4F83" w14:paraId="6C49AFD3" w14:textId="77777777" w:rsidTr="005046D2">
        <w:trPr>
          <w:trHeight w:val="851"/>
        </w:trPr>
        <w:tc>
          <w:tcPr>
            <w:tcW w:w="983" w:type="pct"/>
            <w:vAlign w:val="center"/>
          </w:tcPr>
          <w:p w14:paraId="53B8E087" w14:textId="4490591E" w:rsidR="009E32F8" w:rsidRPr="005E4F83" w:rsidRDefault="00DD3595" w:rsidP="00183E5B">
            <w:pPr>
              <w:spacing w:before="60" w:after="60"/>
              <w:rPr>
                <w:color w:val="000000" w:themeColor="text1"/>
                <w:sz w:val="20"/>
              </w:rPr>
            </w:pPr>
            <w:r>
              <w:rPr>
                <w:color w:val="000000" w:themeColor="text1"/>
                <w:sz w:val="20"/>
              </w:rPr>
              <w:t>September 2020</w:t>
            </w:r>
          </w:p>
        </w:tc>
        <w:tc>
          <w:tcPr>
            <w:tcW w:w="2733" w:type="pct"/>
            <w:vAlign w:val="center"/>
          </w:tcPr>
          <w:p w14:paraId="2451A44A" w14:textId="77777777" w:rsidR="009E32F8" w:rsidRDefault="00DD3595" w:rsidP="00183E5B">
            <w:pPr>
              <w:spacing w:before="60" w:after="60"/>
              <w:rPr>
                <w:color w:val="000000" w:themeColor="text1"/>
                <w:sz w:val="20"/>
              </w:rPr>
            </w:pPr>
            <w:r>
              <w:rPr>
                <w:color w:val="000000" w:themeColor="text1"/>
                <w:sz w:val="20"/>
              </w:rPr>
              <w:t xml:space="preserve">Edition 2.1 </w:t>
            </w:r>
          </w:p>
          <w:p w14:paraId="768A8716" w14:textId="7FCB1250" w:rsidR="00DD3595" w:rsidRPr="005E4F83" w:rsidRDefault="00DD3595" w:rsidP="00183E5B">
            <w:pPr>
              <w:spacing w:before="60" w:after="60"/>
              <w:rPr>
                <w:color w:val="000000" w:themeColor="text1"/>
                <w:sz w:val="20"/>
              </w:rPr>
            </w:pPr>
            <w:r>
              <w:rPr>
                <w:color w:val="000000" w:themeColor="text1"/>
                <w:sz w:val="20"/>
              </w:rPr>
              <w:t xml:space="preserve">Editorial </w:t>
            </w:r>
            <w:r w:rsidR="000C1228">
              <w:rPr>
                <w:color w:val="000000" w:themeColor="text1"/>
                <w:sz w:val="20"/>
              </w:rPr>
              <w:t>c</w:t>
            </w:r>
            <w:r>
              <w:rPr>
                <w:color w:val="000000" w:themeColor="text1"/>
                <w:sz w:val="20"/>
              </w:rPr>
              <w:t>orrections</w:t>
            </w:r>
            <w:r w:rsidR="000C1228">
              <w:rPr>
                <w:color w:val="000000" w:themeColor="text1"/>
                <w:sz w:val="20"/>
              </w:rPr>
              <w:t>.</w:t>
            </w:r>
          </w:p>
        </w:tc>
        <w:tc>
          <w:tcPr>
            <w:tcW w:w="1284" w:type="pct"/>
            <w:vAlign w:val="center"/>
          </w:tcPr>
          <w:p w14:paraId="3B6D5459" w14:textId="77777777" w:rsidR="009E32F8" w:rsidRPr="005E4F83" w:rsidRDefault="009E32F8" w:rsidP="00183E5B">
            <w:pPr>
              <w:spacing w:before="60" w:after="60"/>
              <w:rPr>
                <w:color w:val="000000" w:themeColor="text1"/>
                <w:sz w:val="20"/>
              </w:rPr>
            </w:pPr>
          </w:p>
        </w:tc>
      </w:tr>
      <w:tr w:rsidR="00FA2218" w:rsidRPr="005E4F83" w14:paraId="5FB1BC68" w14:textId="77777777" w:rsidTr="005046D2">
        <w:trPr>
          <w:trHeight w:val="851"/>
          <w:ins w:id="0" w:author="Committees" w:date="2022-04-26T11:47:00Z"/>
        </w:trPr>
        <w:tc>
          <w:tcPr>
            <w:tcW w:w="983" w:type="pct"/>
            <w:vAlign w:val="center"/>
          </w:tcPr>
          <w:p w14:paraId="288ACBD1" w14:textId="2F5A4C7A" w:rsidR="00FA2218" w:rsidRDefault="00FA2218" w:rsidP="00183E5B">
            <w:pPr>
              <w:spacing w:before="60" w:after="60"/>
              <w:rPr>
                <w:ins w:id="1" w:author="Committees" w:date="2022-04-26T11:47:00Z"/>
                <w:color w:val="000000" w:themeColor="text1"/>
                <w:sz w:val="20"/>
              </w:rPr>
            </w:pPr>
            <w:ins w:id="2" w:author="Committees" w:date="2022-04-26T11:47:00Z">
              <w:r>
                <w:rPr>
                  <w:color w:val="000000" w:themeColor="text1"/>
                  <w:sz w:val="20"/>
                </w:rPr>
                <w:t>June 2022</w:t>
              </w:r>
            </w:ins>
          </w:p>
        </w:tc>
        <w:tc>
          <w:tcPr>
            <w:tcW w:w="2733" w:type="pct"/>
            <w:vAlign w:val="center"/>
          </w:tcPr>
          <w:p w14:paraId="6FB9D256" w14:textId="5CE9D699" w:rsidR="00FA2218" w:rsidRDefault="00FA2218" w:rsidP="00183E5B">
            <w:pPr>
              <w:spacing w:before="60" w:after="60"/>
              <w:rPr>
                <w:ins w:id="3" w:author="Committees" w:date="2022-04-26T11:47:00Z"/>
                <w:color w:val="000000" w:themeColor="text1"/>
                <w:sz w:val="20"/>
              </w:rPr>
            </w:pPr>
            <w:ins w:id="4" w:author="Committees" w:date="2022-04-26T11:47:00Z">
              <w:r>
                <w:rPr>
                  <w:color w:val="000000" w:themeColor="text1"/>
                  <w:sz w:val="20"/>
                </w:rPr>
                <w:t>Edition 3.0</w:t>
              </w:r>
            </w:ins>
          </w:p>
        </w:tc>
        <w:tc>
          <w:tcPr>
            <w:tcW w:w="1284" w:type="pct"/>
            <w:vAlign w:val="center"/>
          </w:tcPr>
          <w:p w14:paraId="46C71D09" w14:textId="6B83F247" w:rsidR="00FA2218" w:rsidRPr="005E4F83" w:rsidRDefault="00FA2218" w:rsidP="00183E5B">
            <w:pPr>
              <w:spacing w:before="60" w:after="60"/>
              <w:rPr>
                <w:ins w:id="5" w:author="Committees" w:date="2022-04-26T11:47:00Z"/>
                <w:color w:val="000000" w:themeColor="text1"/>
                <w:sz w:val="20"/>
              </w:rPr>
            </w:pPr>
            <w:ins w:id="6" w:author="Committees" w:date="2022-04-26T11:47:00Z">
              <w:r>
                <w:rPr>
                  <w:color w:val="000000" w:themeColor="text1"/>
                  <w:sz w:val="20"/>
                </w:rPr>
                <w:t xml:space="preserve">Council </w:t>
              </w:r>
            </w:ins>
            <w:ins w:id="7" w:author="Committees" w:date="2022-04-26T11:48:00Z">
              <w:r w:rsidR="00530945">
                <w:rPr>
                  <w:color w:val="000000" w:themeColor="text1"/>
                  <w:sz w:val="20"/>
                </w:rPr>
                <w:t>75</w:t>
              </w:r>
            </w:ins>
          </w:p>
        </w:tc>
      </w:tr>
    </w:tbl>
    <w:p w14:paraId="57E110E5" w14:textId="77777777" w:rsidR="009E32F8" w:rsidRDefault="009E32F8" w:rsidP="00914E26">
      <w:pPr>
        <w:pStyle w:val="BodyText"/>
      </w:pPr>
    </w:p>
    <w:p w14:paraId="7052007F" w14:textId="77777777" w:rsidR="009E32F8" w:rsidRPr="00405755" w:rsidRDefault="009E32F8" w:rsidP="00914E26">
      <w:pPr>
        <w:pStyle w:val="BodyText"/>
      </w:pPr>
    </w:p>
    <w:p w14:paraId="44FB9230" w14:textId="77777777" w:rsidR="005E4659" w:rsidRPr="00405755" w:rsidRDefault="005E4659" w:rsidP="00914E26">
      <w:pPr>
        <w:spacing w:after="200" w:line="276" w:lineRule="auto"/>
        <w:sectPr w:rsidR="005E4659" w:rsidRPr="00405755" w:rsidSect="00111E0A">
          <w:headerReference w:type="even" r:id="rId13"/>
          <w:headerReference w:type="default" r:id="rId14"/>
          <w:footerReference w:type="default" r:id="rId15"/>
          <w:headerReference w:type="first" r:id="rId16"/>
          <w:pgSz w:w="11906" w:h="16838" w:code="9"/>
          <w:pgMar w:top="567" w:right="794" w:bottom="567" w:left="907" w:header="567" w:footer="850" w:gutter="0"/>
          <w:cols w:space="708"/>
          <w:docGrid w:linePitch="360"/>
        </w:sectPr>
      </w:pPr>
    </w:p>
    <w:p w14:paraId="02240F23" w14:textId="77777777" w:rsidR="001B7940" w:rsidRPr="00405755" w:rsidRDefault="001B7940" w:rsidP="001B7940">
      <w:pPr>
        <w:pStyle w:val="THECOUNCIL"/>
      </w:pPr>
      <w:bookmarkStart w:id="8" w:name="_Toc442255952"/>
      <w:r w:rsidRPr="00405755">
        <w:lastRenderedPageBreak/>
        <w:t>THE COUNCIL</w:t>
      </w:r>
    </w:p>
    <w:bookmarkEnd w:id="8"/>
    <w:p w14:paraId="270DD6FF" w14:textId="023A5F1A" w:rsidR="00344493" w:rsidRDefault="00344493" w:rsidP="009F59D4">
      <w:pPr>
        <w:pStyle w:val="Noting"/>
        <w:rPr>
          <w:b/>
        </w:rPr>
      </w:pPr>
      <w:r>
        <w:rPr>
          <w:b/>
        </w:rPr>
        <w:t>RECALLING:</w:t>
      </w:r>
    </w:p>
    <w:p w14:paraId="765BB641" w14:textId="2C8A8EAF" w:rsidR="009F59D4" w:rsidRDefault="00B71C75" w:rsidP="00344493">
      <w:pPr>
        <w:pStyle w:val="List1-recommendation"/>
      </w:pPr>
      <w:r>
        <w:t>T</w:t>
      </w:r>
      <w:r w:rsidR="009F59D4" w:rsidRPr="00FC334D">
        <w:t xml:space="preserve">he function of IALA with respect to Safety of Navigation, the efficiency of maritime transport and the protection of the </w:t>
      </w:r>
      <w:proofErr w:type="gramStart"/>
      <w:r w:rsidR="009F59D4" w:rsidRPr="00FC334D">
        <w:t>environment;</w:t>
      </w:r>
      <w:proofErr w:type="gramEnd"/>
    </w:p>
    <w:p w14:paraId="4A8EDD9F" w14:textId="60D70DF3" w:rsidR="00344493" w:rsidRDefault="00344493" w:rsidP="00344493">
      <w:pPr>
        <w:pStyle w:val="List1-recommendation"/>
      </w:pPr>
      <w:r>
        <w:t>Article 8 of the IALA</w:t>
      </w:r>
      <w:r w:rsidRPr="00A326AC">
        <w:t xml:space="preserve"> Constitution regarding the authority, duties and functions of the </w:t>
      </w:r>
      <w:proofErr w:type="gramStart"/>
      <w:r w:rsidRPr="00A326AC">
        <w:t>Council</w:t>
      </w:r>
      <w:r>
        <w:t>;</w:t>
      </w:r>
      <w:proofErr w:type="gramEnd"/>
    </w:p>
    <w:p w14:paraId="07AC479C" w14:textId="6647D7DA" w:rsidR="00344493" w:rsidRDefault="009F59D4" w:rsidP="009F59D4">
      <w:pPr>
        <w:pStyle w:val="Noting"/>
      </w:pPr>
      <w:r w:rsidRPr="00FC334D">
        <w:rPr>
          <w:b/>
        </w:rPr>
        <w:t>RECOGNISING</w:t>
      </w:r>
      <w:r w:rsidR="00344493">
        <w:rPr>
          <w:b/>
        </w:rPr>
        <w:t xml:space="preserve"> </w:t>
      </w:r>
      <w:r w:rsidRPr="00FC334D">
        <w:t>that</w:t>
      </w:r>
      <w:r w:rsidR="00344493">
        <w:t>:</w:t>
      </w:r>
      <w:r w:rsidRPr="00FC334D">
        <w:t xml:space="preserve"> </w:t>
      </w:r>
    </w:p>
    <w:p w14:paraId="376BDFDD" w14:textId="5A90A0B8" w:rsidR="009F59D4" w:rsidRPr="00FC334D" w:rsidRDefault="009F59D4" w:rsidP="00BD3675">
      <w:pPr>
        <w:pStyle w:val="List1-recommendation"/>
        <w:numPr>
          <w:ilvl w:val="0"/>
          <w:numId w:val="20"/>
        </w:numPr>
      </w:pPr>
      <w:r w:rsidRPr="00FC334D">
        <w:t xml:space="preserve">for the adequate performance of marine signal </w:t>
      </w:r>
      <w:r w:rsidR="00D51B5B" w:rsidRPr="00FC334D">
        <w:t>lights,</w:t>
      </w:r>
      <w:r w:rsidRPr="00FC334D">
        <w:t xml:space="preserve"> the performance of flashing lights needs to be </w:t>
      </w:r>
      <w:proofErr w:type="gramStart"/>
      <w:r w:rsidRPr="00FC334D">
        <w:t>determined;</w:t>
      </w:r>
      <w:proofErr w:type="gramEnd"/>
    </w:p>
    <w:p w14:paraId="4077EBB0" w14:textId="137A9232" w:rsidR="009F59D4" w:rsidRPr="00FC334D" w:rsidRDefault="009F59D4" w:rsidP="00344493">
      <w:pPr>
        <w:pStyle w:val="List1-recommendation"/>
      </w:pPr>
      <w:r w:rsidRPr="00FC334D">
        <w:t xml:space="preserve">there are several methods of determining the performance of flashing lights at the threshold of visual </w:t>
      </w:r>
      <w:proofErr w:type="gramStart"/>
      <w:r w:rsidRPr="00FC334D">
        <w:t>perception;</w:t>
      </w:r>
      <w:proofErr w:type="gramEnd"/>
      <w:r w:rsidR="00052469">
        <w:t xml:space="preserve"> and</w:t>
      </w:r>
    </w:p>
    <w:p w14:paraId="5399A6F0" w14:textId="353F1625" w:rsidR="009F59D4" w:rsidRPr="00FC334D" w:rsidRDefault="009F59D4" w:rsidP="00344493">
      <w:pPr>
        <w:pStyle w:val="List1-recommendation"/>
      </w:pPr>
      <w:r w:rsidRPr="00FC334D">
        <w:t xml:space="preserve">there are no adequate methods for determining the performance of flashing lights at observer levels above the threshold of </w:t>
      </w:r>
      <w:proofErr w:type="gramStart"/>
      <w:r w:rsidRPr="00FC334D">
        <w:t>illuminance;</w:t>
      </w:r>
      <w:proofErr w:type="gramEnd"/>
    </w:p>
    <w:p w14:paraId="6B7240E8" w14:textId="002D0BC7" w:rsidR="00344493" w:rsidRDefault="009F59D4" w:rsidP="009F59D4">
      <w:pPr>
        <w:pStyle w:val="Noting"/>
      </w:pPr>
      <w:r w:rsidRPr="00FC334D">
        <w:rPr>
          <w:b/>
        </w:rPr>
        <w:t xml:space="preserve">NOTING </w:t>
      </w:r>
      <w:r w:rsidR="00344493">
        <w:t>that:</w:t>
      </w:r>
    </w:p>
    <w:p w14:paraId="48A62386" w14:textId="57C5F826" w:rsidR="009F59D4" w:rsidRPr="00344493" w:rsidRDefault="009F59D4" w:rsidP="00BD3675">
      <w:pPr>
        <w:pStyle w:val="List1-recommendation"/>
        <w:numPr>
          <w:ilvl w:val="0"/>
          <w:numId w:val="21"/>
        </w:numPr>
        <w:rPr>
          <w:b/>
        </w:rPr>
      </w:pPr>
      <w:r w:rsidRPr="00FC334D">
        <w:t>defined standards for the determination of the performance of flashing lights should be used worldwide to ensure the quality of signal lights for mariners;</w:t>
      </w:r>
      <w:r w:rsidR="00052469">
        <w:t xml:space="preserve"> and</w:t>
      </w:r>
    </w:p>
    <w:p w14:paraId="28AD9975" w14:textId="02435EA5" w:rsidR="009F59D4" w:rsidRPr="00FC334D" w:rsidRDefault="005046D2" w:rsidP="00344493">
      <w:pPr>
        <w:pStyle w:val="List1-recommendation"/>
      </w:pPr>
      <w:r>
        <w:t>this document only applies to M</w:t>
      </w:r>
      <w:r w:rsidR="009F59D4" w:rsidRPr="00FC334D">
        <w:t xml:space="preserve">arine Aid-to-Navigation signal lights that are installed after the publication date of this </w:t>
      </w:r>
      <w:proofErr w:type="gramStart"/>
      <w:r w:rsidR="009F59D4" w:rsidRPr="00FC334D">
        <w:t>document;</w:t>
      </w:r>
      <w:proofErr w:type="gramEnd"/>
    </w:p>
    <w:p w14:paraId="26E4E5D0" w14:textId="1C480967" w:rsidR="009F59D4" w:rsidRPr="00FC334D" w:rsidRDefault="009F59D4" w:rsidP="009F59D4">
      <w:pPr>
        <w:pStyle w:val="Noting"/>
      </w:pPr>
      <w:r w:rsidRPr="00FC334D">
        <w:rPr>
          <w:b/>
        </w:rPr>
        <w:t xml:space="preserve">CONSIDERING </w:t>
      </w:r>
      <w:r w:rsidRPr="00FC334D">
        <w:t xml:space="preserve">the proposals of the </w:t>
      </w:r>
      <w:r w:rsidR="00344493" w:rsidRPr="00344493">
        <w:t>AtoN Engineering and Sustainability Committee</w:t>
      </w:r>
      <w:r w:rsidRPr="00FC334D">
        <w:t xml:space="preserve">, </w:t>
      </w:r>
      <w:r w:rsidR="00344493">
        <w:t>the Committee</w:t>
      </w:r>
      <w:r w:rsidRPr="00FC334D">
        <w:t xml:space="preserve"> lights experts and the </w:t>
      </w:r>
      <w:r w:rsidR="00344493">
        <w:t xml:space="preserve">Committee </w:t>
      </w:r>
      <w:r w:rsidRPr="00FC334D">
        <w:t xml:space="preserve">IALABATT/IALALITE working </w:t>
      </w:r>
      <w:proofErr w:type="gramStart"/>
      <w:r w:rsidRPr="00FC334D">
        <w:t>group;</w:t>
      </w:r>
      <w:proofErr w:type="gramEnd"/>
    </w:p>
    <w:p w14:paraId="36511AE7" w14:textId="6D928AB9" w:rsidR="009F59D4" w:rsidRPr="00FC334D" w:rsidRDefault="009F59D4" w:rsidP="009F59D4">
      <w:pPr>
        <w:pStyle w:val="Noting"/>
      </w:pPr>
      <w:r w:rsidRPr="00FC334D">
        <w:rPr>
          <w:b/>
        </w:rPr>
        <w:t xml:space="preserve">ADOPTS </w:t>
      </w:r>
      <w:r w:rsidRPr="00FC334D">
        <w:t>the Recommendation on Marine Aid-to-Navigation Signal Lights</w:t>
      </w:r>
      <w:r w:rsidR="005046D2">
        <w:t xml:space="preserve"> -</w:t>
      </w:r>
      <w:r w:rsidRPr="00FC334D">
        <w:t xml:space="preserve"> </w:t>
      </w:r>
      <w:r w:rsidR="00344493">
        <w:t xml:space="preserve">Determination and Calculation of Effective </w:t>
      </w:r>
      <w:proofErr w:type="gramStart"/>
      <w:r w:rsidR="00344493">
        <w:t>Intensity;</w:t>
      </w:r>
      <w:proofErr w:type="gramEnd"/>
    </w:p>
    <w:p w14:paraId="6081EE8D" w14:textId="2FD7D7EA" w:rsidR="009F59D4" w:rsidRDefault="009F59D4" w:rsidP="009F59D4">
      <w:pPr>
        <w:pStyle w:val="Noting"/>
        <w:rPr>
          <w:ins w:id="9" w:author="Committees" w:date="2022-03-10T11:46:00Z"/>
        </w:rPr>
      </w:pPr>
      <w:r w:rsidRPr="00FC334D">
        <w:rPr>
          <w:b/>
        </w:rPr>
        <w:t xml:space="preserve">RECOMMENDS </w:t>
      </w:r>
      <w:r w:rsidRPr="00FC334D">
        <w:t>that IALA Members and other app</w:t>
      </w:r>
      <w:r w:rsidR="005046D2">
        <w:t>ropriate Authorities providing Marine Aids to N</w:t>
      </w:r>
      <w:r w:rsidRPr="00FC334D">
        <w:t xml:space="preserve">avigation adopt the </w:t>
      </w:r>
      <w:r w:rsidRPr="00E26592">
        <w:t>Modified Allard Method</w:t>
      </w:r>
      <w:r w:rsidRPr="00FC334D">
        <w:t xml:space="preserve"> </w:t>
      </w:r>
      <w:r>
        <w:t xml:space="preserve">described in </w:t>
      </w:r>
      <w:r w:rsidR="004A409A">
        <w:t xml:space="preserve">annex </w:t>
      </w:r>
      <w:r w:rsidR="00D51B5B">
        <w:t xml:space="preserve">A </w:t>
      </w:r>
      <w:r w:rsidRPr="00FC334D">
        <w:t>for the determination and calculation of effectiv</w:t>
      </w:r>
      <w:r w:rsidR="0034063C">
        <w:t xml:space="preserve">e intensity of a rhythmic </w:t>
      </w:r>
      <w:proofErr w:type="gramStart"/>
      <w:r w:rsidR="0034063C">
        <w:t>light;</w:t>
      </w:r>
      <w:proofErr w:type="gramEnd"/>
    </w:p>
    <w:p w14:paraId="06830374" w14:textId="094D68CD" w:rsidR="002D0B34" w:rsidRDefault="00B2220A" w:rsidP="009F59D4">
      <w:pPr>
        <w:pStyle w:val="Noting"/>
      </w:pPr>
      <w:ins w:id="10" w:author="Committees" w:date="2022-03-10T11:47:00Z">
        <w:r w:rsidRPr="00417475">
          <w:rPr>
            <w:rFonts w:ascii="Calibri" w:hAnsi="Calibri"/>
            <w:b/>
          </w:rPr>
          <w:t>ALSO RECOMMENDS</w:t>
        </w:r>
        <w:r>
          <w:rPr>
            <w:rFonts w:ascii="Calibri" w:hAnsi="Calibri"/>
          </w:rPr>
          <w:t xml:space="preserve"> that the Modified Allard Method be applied to individual flashes in isolation, with the effective intensity for the flash character being that of the lowest value of all the flashes in the </w:t>
        </w:r>
        <w:proofErr w:type="gramStart"/>
        <w:r>
          <w:rPr>
            <w:rFonts w:ascii="Calibri" w:hAnsi="Calibri"/>
          </w:rPr>
          <w:t>character;</w:t>
        </w:r>
      </w:ins>
      <w:proofErr w:type="gramEnd"/>
    </w:p>
    <w:p w14:paraId="7B5CEEA3" w14:textId="648C8686" w:rsidR="00344493" w:rsidRPr="00A326AC" w:rsidRDefault="00344493" w:rsidP="00344493">
      <w:pPr>
        <w:pStyle w:val="Noting"/>
      </w:pPr>
      <w:r>
        <w:rPr>
          <w:b/>
        </w:rPr>
        <w:t>REQUESTS</w:t>
      </w:r>
      <w:r>
        <w:t xml:space="preserve"> </w:t>
      </w:r>
      <w:r w:rsidRPr="00A326AC">
        <w:t>the</w:t>
      </w:r>
      <w:r>
        <w:t xml:space="preserve"> AtoN</w:t>
      </w:r>
      <w:r w:rsidRPr="00A326AC">
        <w:t xml:space="preserve"> </w:t>
      </w:r>
      <w:r>
        <w:t>Engineering and Sustainability Committee</w:t>
      </w:r>
      <w:r w:rsidRPr="00954CD7">
        <w:t xml:space="preserve"> or such other committee as the Council may direct</w:t>
      </w:r>
      <w:r>
        <w:t xml:space="preserve"> to keep this</w:t>
      </w:r>
      <w:r w:rsidRPr="00A326AC">
        <w:t xml:space="preserve"> Recommendation under review and to propose amendments</w:t>
      </w:r>
      <w:r w:rsidR="00052469">
        <w:t>,</w:t>
      </w:r>
      <w:r w:rsidRPr="00A326AC">
        <w:t xml:space="preserve"> as necessar</w:t>
      </w:r>
      <w:r>
        <w:t>y.</w:t>
      </w:r>
    </w:p>
    <w:p w14:paraId="581366D5" w14:textId="77777777" w:rsidR="00344493" w:rsidRDefault="00344493" w:rsidP="009F59D4">
      <w:pPr>
        <w:pStyle w:val="Noting"/>
      </w:pPr>
    </w:p>
    <w:p w14:paraId="48C1C932" w14:textId="4D506971" w:rsidR="009F59D4" w:rsidRDefault="009F59D4">
      <w:pPr>
        <w:spacing w:after="200" w:line="276" w:lineRule="auto"/>
        <w:rPr>
          <w:rFonts w:eastAsia="Times New Roman" w:cs="Arial"/>
          <w:sz w:val="24"/>
          <w:szCs w:val="24"/>
        </w:rPr>
      </w:pPr>
      <w:r>
        <w:br w:type="page"/>
      </w:r>
    </w:p>
    <w:p w14:paraId="20E9EB92" w14:textId="5F0C2D79" w:rsidR="009F59D4" w:rsidRDefault="009F59D4" w:rsidP="00967977">
      <w:pPr>
        <w:pStyle w:val="AnnextitleHead1"/>
      </w:pPr>
      <w:bookmarkStart w:id="11" w:name="_Ref457838381"/>
      <w:r>
        <w:lastRenderedPageBreak/>
        <w:t>Modified Allard Method</w:t>
      </w:r>
      <w:bookmarkEnd w:id="11"/>
    </w:p>
    <w:p w14:paraId="192D7CB0" w14:textId="0E24427B" w:rsidR="009F59D4" w:rsidRDefault="00792B78" w:rsidP="00967977">
      <w:pPr>
        <w:pStyle w:val="AnnexHead2"/>
      </w:pPr>
      <w:r>
        <w:t>Mathematical description</w:t>
      </w:r>
    </w:p>
    <w:p w14:paraId="01151F31" w14:textId="247690C5" w:rsidR="009F59D4" w:rsidRDefault="009F59D4" w:rsidP="009F59D4">
      <w:pPr>
        <w:pStyle w:val="BodyText"/>
      </w:pPr>
      <w:bookmarkStart w:id="12" w:name="OLE_LINK1"/>
      <w:bookmarkStart w:id="13" w:name="OLE_LINK2"/>
      <w:r>
        <w:t xml:space="preserve">In the Modified Allard Method, the effective intensity, </w:t>
      </w:r>
      <w:proofErr w:type="spellStart"/>
      <w:r w:rsidRPr="00CA5075">
        <w:rPr>
          <w:rFonts w:ascii="Cambria Math" w:hAnsi="Cambria Math"/>
          <w:i/>
        </w:rPr>
        <w:t>I</w:t>
      </w:r>
      <w:r w:rsidRPr="00EA5C7C">
        <w:rPr>
          <w:rFonts w:ascii="Cambria Math" w:hAnsi="Cambria Math"/>
          <w:i/>
          <w:vertAlign w:val="subscript"/>
        </w:rPr>
        <w:t>e</w:t>
      </w:r>
      <w:proofErr w:type="spellEnd"/>
      <w:r>
        <w:t xml:space="preserve">, </w:t>
      </w:r>
      <w:r w:rsidR="00792B78">
        <w:t xml:space="preserve">of a finite length flash </w:t>
      </w:r>
      <w:r>
        <w:t>is determined by</w:t>
      </w:r>
      <w:r w:rsidR="0026658A">
        <w:t xml:space="preserve"> the maximum value of the convolution result between the </w:t>
      </w:r>
      <w:r w:rsidR="00050BA5">
        <w:t xml:space="preserve">flash profile and </w:t>
      </w:r>
      <w:r w:rsidR="0026658A">
        <w:t>the visual system response function. Thus</w:t>
      </w:r>
      <w:r w:rsidR="00582694">
        <w:t xml:space="preserve"> (Equation 1)</w:t>
      </w:r>
      <w:r w:rsidR="0026658A">
        <w:t>,</w:t>
      </w:r>
    </w:p>
    <w:p w14:paraId="225A5792" w14:textId="18EDBDE7" w:rsidR="009F59D4" w:rsidRPr="00083B7D" w:rsidRDefault="005C7819" w:rsidP="009F59D4">
      <w:pPr>
        <w:pStyle w:val="BodyText"/>
        <w:rPr>
          <w:rFonts w:eastAsiaTheme="minorEastAsia"/>
        </w:rPr>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lang w:val="en-US"/>
                            </w:rPr>
                            <m:t>-∞</m:t>
                          </m:r>
                        </m:sub>
                        <m:sup>
                          <m:r>
                            <w:rPr>
                              <w:rFonts w:ascii="Cambria Math" w:hAnsi="Cambria Math"/>
                              <w:lang w:val="en-US"/>
                            </w:rPr>
                            <m:t>+∞</m:t>
                          </m:r>
                        </m:sup>
                        <m:e>
                          <m:r>
                            <w:rPr>
                              <w:rFonts w:ascii="Cambria Math" w:hAnsi="Cambria Math"/>
                            </w:rPr>
                            <m:t>I</m:t>
                          </m:r>
                          <m:d>
                            <m:dPr>
                              <m:ctrlPr>
                                <w:rPr>
                                  <w:rFonts w:ascii="Cambria Math" w:hAnsi="Cambria Math"/>
                                  <w:i/>
                                </w:rPr>
                              </m:ctrlPr>
                            </m:dPr>
                            <m:e>
                              <m:r>
                                <w:rPr>
                                  <w:rFonts w:ascii="Cambria Math" w:hAnsi="Cambria Math"/>
                                </w:rPr>
                                <m:t>t</m:t>
                              </m:r>
                              <m:r>
                                <w:rPr>
                                  <w:rFonts w:ascii="Cambria Math" w:hAnsi="Cambria Math"/>
                                  <w:lang w:val="en-US"/>
                                </w:rPr>
                                <m:t>-</m:t>
                              </m:r>
                              <m:sSup>
                                <m:sSupPr>
                                  <m:ctrlPr>
                                    <w:rPr>
                                      <w:rFonts w:ascii="Cambria Math" w:hAnsi="Cambria Math"/>
                                      <w:i/>
                                      <w:lang w:val="en-US"/>
                                    </w:rPr>
                                  </m:ctrlPr>
                                </m:sSupPr>
                                <m:e>
                                  <m:r>
                                    <w:rPr>
                                      <w:rFonts w:ascii="Cambria Math" w:hAnsi="Cambria Math"/>
                                    </w:rPr>
                                    <m:t>t</m:t>
                                  </m:r>
                                </m:e>
                                <m:sup>
                                  <m:r>
                                    <w:rPr>
                                      <w:rFonts w:ascii="Cambria Math" w:hAnsi="Cambria Math"/>
                                      <w:lang w:val="en-US"/>
                                    </w:rPr>
                                    <m:t>'</m:t>
                                  </m:r>
                                </m:sup>
                              </m:sSup>
                            </m:e>
                          </m:d>
                          <m:r>
                            <w:rPr>
                              <w:rFonts w:ascii="Cambria Math" w:hAnsi="Cambria Math"/>
                              <w:lang w:val="en-US"/>
                            </w:rPr>
                            <m:t>⋅</m:t>
                          </m:r>
                          <m:r>
                            <w:rPr>
                              <w:rFonts w:ascii="Cambria Math" w:hAnsi="Cambria Math"/>
                            </w:rPr>
                            <m:t>q</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lang w:val="en-US"/>
                                    </w:rPr>
                                    <m:t>'</m:t>
                                  </m:r>
                                </m:sup>
                              </m:sSup>
                            </m:e>
                          </m:d>
                          <m:r>
                            <w:rPr>
                              <w:rFonts w:ascii="Cambria Math" w:hAnsi="Cambria Math"/>
                              <w:lang w:val="en-US"/>
                            </w:rPr>
                            <m:t xml:space="preserve"> </m:t>
                          </m:r>
                          <m:r>
                            <w:rPr>
                              <w:rFonts w:ascii="Cambria Math" w:hAnsi="Cambria Math"/>
                            </w:rPr>
                            <m:t>d</m:t>
                          </m:r>
                          <m:sSup>
                            <m:sSupPr>
                              <m:ctrlPr>
                                <w:rPr>
                                  <w:rFonts w:ascii="Cambria Math" w:hAnsi="Cambria Math"/>
                                  <w:i/>
                                  <w:lang w:val="en-US"/>
                                </w:rPr>
                              </m:ctrlPr>
                            </m:sSupPr>
                            <m:e>
                              <m:r>
                                <w:rPr>
                                  <w:rFonts w:ascii="Cambria Math" w:hAnsi="Cambria Math"/>
                                </w:rPr>
                                <m:t>t</m:t>
                              </m:r>
                              <m:ctrlPr>
                                <w:rPr>
                                  <w:rFonts w:ascii="Cambria Math" w:hAnsi="Cambria Math"/>
                                  <w:i/>
                                </w:rPr>
                              </m:ctrlPr>
                            </m:e>
                            <m:sup>
                              <m:r>
                                <w:rPr>
                                  <w:rFonts w:ascii="Cambria Math" w:hAnsi="Cambria Math"/>
                                  <w:lang w:val="en-US"/>
                                </w:rPr>
                                <m:t>'</m:t>
                              </m:r>
                            </m:sup>
                          </m:sSup>
                        </m:e>
                      </m:nary>
                    </m:e>
                  </m:d>
                </m:e>
              </m:func>
              <m:r>
                <w:rPr>
                  <w:rFonts w:ascii="Cambria Math" w:hAnsi="Cambria Math"/>
                </w:rPr>
                <m:t>#</m:t>
              </m:r>
              <m:d>
                <m:dPr>
                  <m:ctrlPr>
                    <w:rPr>
                      <w:rFonts w:ascii="Cambria Math" w:hAnsi="Cambria Math"/>
                      <w:i/>
                    </w:rPr>
                  </m:ctrlPr>
                </m:dPr>
                <m:e>
                  <m:r>
                    <w:rPr>
                      <w:rFonts w:ascii="Cambria Math" w:hAnsi="Cambria Math"/>
                    </w:rPr>
                    <m:t>1</m:t>
                  </m:r>
                </m:e>
              </m:d>
            </m:e>
          </m:eqArr>
        </m:oMath>
      </m:oMathPara>
    </w:p>
    <w:p w14:paraId="20FDBD21" w14:textId="77777777" w:rsidR="00083B7D" w:rsidRDefault="00083B7D" w:rsidP="00083B7D">
      <w:pPr>
        <w:pStyle w:val="BodyText"/>
      </w:pPr>
      <w:r>
        <w:t>W</w:t>
      </w:r>
      <w:r w:rsidR="009F59D4">
        <w:t>here</w:t>
      </w:r>
      <w:r>
        <w:t>:</w:t>
      </w:r>
    </w:p>
    <w:p w14:paraId="1CF5171E" w14:textId="54915D20" w:rsidR="00792B78" w:rsidRPr="00792B78" w:rsidRDefault="009F59D4" w:rsidP="00792B78">
      <w:pPr>
        <w:pStyle w:val="BodyText"/>
        <w:rPr>
          <w:rFonts w:eastAsiaTheme="minorEastAsia"/>
        </w:rPr>
      </w:pPr>
      <w:r>
        <w:t xml:space="preserve"> </w:t>
      </w:r>
      <w:r>
        <w:tab/>
      </w:r>
      <m:oMath>
        <m:r>
          <w:rPr>
            <w:rFonts w:ascii="Cambria Math" w:hAnsi="Cambria Math"/>
          </w:rPr>
          <m:t>I</m:t>
        </m:r>
        <m:d>
          <m:dPr>
            <m:ctrlPr>
              <w:rPr>
                <w:rFonts w:ascii="Cambria Math" w:hAnsi="Cambria Math"/>
                <w:i/>
              </w:rPr>
            </m:ctrlPr>
          </m:dPr>
          <m:e>
            <m:r>
              <w:rPr>
                <w:rFonts w:ascii="Cambria Math" w:hAnsi="Cambria Math"/>
              </w:rPr>
              <m:t>t</m:t>
            </m:r>
          </m:e>
        </m:d>
      </m:oMath>
      <w:r w:rsidR="00792B78">
        <w:rPr>
          <w:rFonts w:eastAsiaTheme="minorEastAsia"/>
        </w:rPr>
        <w:t xml:space="preserve"> is the instantaneous luminous intensity of the flash at a time </w:t>
      </w:r>
      <m:oMath>
        <m:r>
          <w:rPr>
            <w:rFonts w:ascii="Cambria Math" w:eastAsiaTheme="minorEastAsia" w:hAnsi="Cambria Math"/>
          </w:rPr>
          <m:t>t.</m:t>
        </m:r>
      </m:oMath>
    </w:p>
    <w:p w14:paraId="36D7E3C1" w14:textId="25309A04" w:rsidR="00E34E71" w:rsidRPr="00792B78" w:rsidRDefault="00792B78" w:rsidP="00792B78">
      <w:pPr>
        <w:pStyle w:val="BodyText"/>
        <w:rPr>
          <w:rFonts w:eastAsiaTheme="minorEastAsia"/>
        </w:rPr>
      </w:pPr>
      <w:r>
        <w:rPr>
          <w:rFonts w:eastAsiaTheme="minorEastAsia"/>
        </w:rPr>
        <w:tab/>
      </w:r>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oMath>
      <w:r>
        <w:rPr>
          <w:rFonts w:eastAsiaTheme="minorEastAsia"/>
        </w:rPr>
        <w:t xml:space="preserve"> i</w:t>
      </w:r>
      <w:proofErr w:type="spellStart"/>
      <w:r>
        <w:rPr>
          <w:rFonts w:eastAsiaTheme="minorEastAsia"/>
        </w:rPr>
        <w:t>s</w:t>
      </w:r>
      <w:proofErr w:type="spellEnd"/>
      <w:r>
        <w:rPr>
          <w:rFonts w:eastAsiaTheme="minorEastAsia"/>
        </w:rPr>
        <w:t xml:space="preserve"> the visual system response function.</w:t>
      </w:r>
      <w:r w:rsidR="009F59D4">
        <w:rPr>
          <w:rFonts w:eastAsiaTheme="minorEastAsia"/>
        </w:rPr>
        <w:t xml:space="preserve"> </w:t>
      </w:r>
      <w:bookmarkEnd w:id="12"/>
      <w:bookmarkEnd w:id="13"/>
    </w:p>
    <w:p w14:paraId="2A60F63C" w14:textId="77777777" w:rsidR="00FF08B4" w:rsidRDefault="00FF08B4" w:rsidP="00E34E71">
      <w:pPr>
        <w:pStyle w:val="BodyText"/>
        <w:rPr>
          <w:rFonts w:eastAsiaTheme="minorEastAsia"/>
        </w:rPr>
      </w:pPr>
    </w:p>
    <w:p w14:paraId="29AE6EB6" w14:textId="52D25F95" w:rsidR="00FF08B4" w:rsidRDefault="00FF08B4" w:rsidP="00E34E71">
      <w:pPr>
        <w:pStyle w:val="BodyText"/>
        <w:rPr>
          <w:rFonts w:eastAsiaTheme="minorEastAsia"/>
        </w:rPr>
      </w:pPr>
      <w:r>
        <w:rPr>
          <w:rFonts w:eastAsiaTheme="minorEastAsia"/>
        </w:rPr>
        <w:t xml:space="preserve">The visual system response function, </w:t>
      </w:r>
      <m:oMath>
        <m:r>
          <w:rPr>
            <w:rFonts w:ascii="Cambria Math" w:eastAsiaTheme="minorEastAsia" w:hAnsi="Cambria Math"/>
          </w:rPr>
          <m:t>q(t)</m:t>
        </m:r>
      </m:oMath>
      <w:r>
        <w:rPr>
          <w:rFonts w:eastAsiaTheme="minorEastAsia"/>
        </w:rPr>
        <w:t>, is determined by</w:t>
      </w:r>
      <w:r w:rsidR="001F6623">
        <w:rPr>
          <w:rFonts w:eastAsiaTheme="minorEastAsia"/>
        </w:rPr>
        <w:t xml:space="preserve"> Equation 2</w:t>
      </w:r>
      <w:r>
        <w:rPr>
          <w:rFonts w:eastAsiaTheme="minorEastAsia"/>
        </w:rPr>
        <w:t>:</w:t>
      </w:r>
    </w:p>
    <w:p w14:paraId="22B69F91" w14:textId="77777777" w:rsidR="004A409A" w:rsidRDefault="004A409A" w:rsidP="00E34E71">
      <w:pPr>
        <w:pStyle w:val="BodyText"/>
        <w:rPr>
          <w:rFonts w:eastAsiaTheme="minorEastAsia"/>
        </w:rPr>
      </w:pP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41"/>
        <w:gridCol w:w="999"/>
      </w:tblGrid>
      <w:tr w:rsidR="00F6228D" w14:paraId="19CD2F54" w14:textId="77777777" w:rsidTr="00F6228D">
        <w:trPr>
          <w:trHeight w:val="617"/>
        </w:trPr>
        <w:tc>
          <w:tcPr>
            <w:tcW w:w="1841" w:type="dxa"/>
            <w:vMerge w:val="restart"/>
          </w:tcPr>
          <w:p w14:paraId="3D494224" w14:textId="0B2FA25D" w:rsidR="00F6228D" w:rsidRDefault="00F6228D" w:rsidP="00F6228D">
            <w:pPr>
              <w:pStyle w:val="BodyText"/>
              <w:rPr>
                <w:rFonts w:eastAsiaTheme="minorEastAsia"/>
              </w:rPr>
            </w:pPr>
            <m:oMathPara>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f>
                            <m:fPr>
                              <m:ctrlPr>
                                <w:rPr>
                                  <w:rFonts w:ascii="Cambria Math" w:hAnsi="Cambria Math"/>
                                  <w:i/>
                                </w:rPr>
                              </m:ctrlPr>
                            </m:fPr>
                            <m:num>
                              <m:r>
                                <w:rPr>
                                  <w:rFonts w:ascii="Cambria Math" w:hAnsi="Cambria Math"/>
                                </w:rPr>
                                <m:t>a</m:t>
                              </m:r>
                            </m:num>
                            <m:den>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hAnsi="Cambria Math"/>
                                          <w:lang w:val="en-US"/>
                                        </w:rPr>
                                        <m:t>+</m:t>
                                      </m:r>
                                      <m:r>
                                        <w:rPr>
                                          <w:rFonts w:ascii="Cambria Math" w:hAnsi="Cambria Math"/>
                                        </w:rPr>
                                        <m:t>t</m:t>
                                      </m:r>
                                    </m:e>
                                  </m:d>
                                </m:e>
                                <m:sup>
                                  <m:r>
                                    <w:rPr>
                                      <w:rFonts w:ascii="Cambria Math" w:hAnsi="Cambria Math"/>
                                      <w:lang w:val="en-US"/>
                                    </w:rPr>
                                    <m:t>2</m:t>
                                  </m:r>
                                </m:sup>
                              </m:sSup>
                            </m:den>
                          </m:f>
                          <m:r>
                            <w:rPr>
                              <w:rFonts w:ascii="Cambria Math" w:hAnsi="Cambria Math"/>
                              <w:lang w:val="en-US"/>
                            </w:rPr>
                            <m:t xml:space="preserve"> </m:t>
                          </m:r>
                        </m:e>
                      </m:mr>
                      <m:mr>
                        <m:e>
                          <m:r>
                            <w:rPr>
                              <w:rFonts w:ascii="Cambria Math" w:hAnsi="Cambria Math"/>
                            </w:rPr>
                            <m:t xml:space="preserve">0 </m:t>
                          </m:r>
                        </m:e>
                      </m:mr>
                    </m:m>
                  </m:e>
                </m:d>
              </m:oMath>
            </m:oMathPara>
          </w:p>
        </w:tc>
        <w:tc>
          <w:tcPr>
            <w:tcW w:w="999" w:type="dxa"/>
            <w:vAlign w:val="center"/>
          </w:tcPr>
          <w:p w14:paraId="3E7B432F" w14:textId="6320B4CD" w:rsidR="00F6228D" w:rsidRDefault="00F6228D" w:rsidP="00F6228D">
            <w:pPr>
              <w:pStyle w:val="BodyText"/>
              <w:rPr>
                <w:rFonts w:eastAsiaTheme="minorEastAsia"/>
              </w:rPr>
            </w:pPr>
            <w:r>
              <w:rPr>
                <w:rFonts w:eastAsiaTheme="minorEastAsia"/>
              </w:rPr>
              <w:t xml:space="preserve">for </w:t>
            </w:r>
            <m:oMath>
              <m:r>
                <w:rPr>
                  <w:rFonts w:ascii="Cambria Math" w:eastAsiaTheme="minorEastAsia" w:hAnsi="Cambria Math"/>
                </w:rPr>
                <m:t>t≥0</m:t>
              </m:r>
            </m:oMath>
          </w:p>
        </w:tc>
      </w:tr>
      <w:tr w:rsidR="00F6228D" w14:paraId="5DC7952E" w14:textId="77777777" w:rsidTr="00F6228D">
        <w:trPr>
          <w:trHeight w:val="70"/>
        </w:trPr>
        <w:tc>
          <w:tcPr>
            <w:tcW w:w="1841" w:type="dxa"/>
            <w:vMerge/>
          </w:tcPr>
          <w:p w14:paraId="6F9D6767" w14:textId="77777777" w:rsidR="00F6228D" w:rsidRDefault="00F6228D" w:rsidP="00E34E71">
            <w:pPr>
              <w:pStyle w:val="BodyText"/>
              <w:rPr>
                <w:rFonts w:eastAsiaTheme="minorEastAsia"/>
              </w:rPr>
            </w:pPr>
          </w:p>
        </w:tc>
        <w:tc>
          <w:tcPr>
            <w:tcW w:w="999" w:type="dxa"/>
            <w:vAlign w:val="center"/>
          </w:tcPr>
          <w:p w14:paraId="0494DBF9" w14:textId="3404ADA8" w:rsidR="00F6228D" w:rsidRDefault="00F6228D" w:rsidP="00F6228D">
            <w:pPr>
              <w:pStyle w:val="BodyText"/>
              <w:rPr>
                <w:rFonts w:eastAsiaTheme="minorEastAsia"/>
              </w:rPr>
            </w:pPr>
            <w:r>
              <w:rPr>
                <w:rFonts w:eastAsiaTheme="minorEastAsia"/>
              </w:rPr>
              <w:t xml:space="preserve">for </w:t>
            </w:r>
            <m:oMath>
              <m:r>
                <w:rPr>
                  <w:rFonts w:ascii="Cambria Math" w:eastAsiaTheme="minorEastAsia" w:hAnsi="Cambria Math"/>
                </w:rPr>
                <m:t>t&lt;0</m:t>
              </m:r>
            </m:oMath>
          </w:p>
        </w:tc>
      </w:tr>
    </w:tbl>
    <w:p w14:paraId="3591F655" w14:textId="5817E457" w:rsidR="00F6419C" w:rsidRDefault="00B80060" w:rsidP="00967977">
      <w:pPr>
        <w:pStyle w:val="BodyText"/>
        <w:jc w:val="right"/>
        <w:rPr>
          <w:rFonts w:eastAsiaTheme="minorEastAsia"/>
        </w:rPr>
      </w:pPr>
      <w:r>
        <w:t>(</w:t>
      </w:r>
      <w:r w:rsidRPr="00967977">
        <w:rPr>
          <w:rFonts w:ascii="Cambria" w:hAnsi="Cambria"/>
        </w:rPr>
        <w:t>2</w:t>
      </w:r>
      <w:r>
        <w:t>)</w:t>
      </w:r>
    </w:p>
    <w:p w14:paraId="2B77B95C" w14:textId="5FD2D067" w:rsidR="00F6228D" w:rsidRDefault="00FF08B4" w:rsidP="00E34E71">
      <w:pPr>
        <w:pStyle w:val="BodyText"/>
        <w:rPr>
          <w:rFonts w:eastAsiaTheme="minorEastAsia"/>
        </w:rPr>
      </w:pPr>
      <w:r>
        <w:rPr>
          <w:rFonts w:eastAsiaTheme="minorEastAsia"/>
        </w:rPr>
        <w:t>Where:</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
        <w:gridCol w:w="3827"/>
      </w:tblGrid>
      <w:tr w:rsidR="00F6228D" w14:paraId="1C5E5090" w14:textId="77777777" w:rsidTr="00F6228D">
        <w:trPr>
          <w:trHeight w:val="479"/>
        </w:trPr>
        <w:tc>
          <w:tcPr>
            <w:tcW w:w="1139" w:type="dxa"/>
            <w:vMerge w:val="restart"/>
          </w:tcPr>
          <w:p w14:paraId="2B0EBF89" w14:textId="3FA38FD0" w:rsidR="00F6228D" w:rsidRDefault="00F6228D" w:rsidP="00F6228D">
            <w:pPr>
              <w:pStyle w:val="BodyText"/>
              <w:rPr>
                <w:rFonts w:eastAsiaTheme="minorEastAsia"/>
              </w:rPr>
            </w:pPr>
            <m:oMathPara>
              <m:oMath>
                <m:r>
                  <w:rPr>
                    <w:rFonts w:ascii="Cambria Math" w:hAnsi="Cambria Math"/>
                  </w:rPr>
                  <m:t>a</m:t>
                </m:r>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r>
                            <w:rPr>
                              <w:rFonts w:ascii="Cambria Math" w:hAnsi="Cambria Math"/>
                            </w:rPr>
                            <m:t xml:space="preserve">0.1 </m:t>
                          </m:r>
                          <m:r>
                            <m:rPr>
                              <m:nor/>
                            </m:rPr>
                            <w:rPr>
                              <w:rFonts w:ascii="Cambria Math" w:hAnsi="Cambria Math"/>
                            </w:rPr>
                            <m:t>s</m:t>
                          </m:r>
                          <m:r>
                            <w:rPr>
                              <w:rFonts w:ascii="Cambria Math" w:hAnsi="Cambria Math"/>
                              <w:lang w:val="en-US"/>
                            </w:rPr>
                            <m:t xml:space="preserve"> </m:t>
                          </m:r>
                        </m:e>
                      </m:mr>
                      <m:mr>
                        <m:e>
                          <m:r>
                            <w:rPr>
                              <w:rFonts w:ascii="Cambria Math" w:hAnsi="Cambria Math"/>
                            </w:rPr>
                            <m:t xml:space="preserve">0.2 </m:t>
                          </m:r>
                          <m:r>
                            <m:rPr>
                              <m:nor/>
                            </m:rPr>
                            <w:rPr>
                              <w:rFonts w:ascii="Cambria Math" w:hAnsi="Cambria Math"/>
                            </w:rPr>
                            <m:t>s</m:t>
                          </m:r>
                          <m:r>
                            <w:rPr>
                              <w:rFonts w:ascii="Cambria Math" w:hAnsi="Cambria Math"/>
                            </w:rPr>
                            <m:t xml:space="preserve"> </m:t>
                          </m:r>
                        </m:e>
                      </m:mr>
                    </m:m>
                  </m:e>
                </m:d>
              </m:oMath>
            </m:oMathPara>
          </w:p>
        </w:tc>
        <w:tc>
          <w:tcPr>
            <w:tcW w:w="3827" w:type="dxa"/>
          </w:tcPr>
          <w:p w14:paraId="6FD6BEB0" w14:textId="5D395F45" w:rsidR="00F6228D" w:rsidRDefault="00F6228D" w:rsidP="00F6228D">
            <w:pPr>
              <w:pStyle w:val="BodyText"/>
              <w:rPr>
                <w:rFonts w:eastAsiaTheme="minorEastAsia"/>
              </w:rPr>
            </w:pPr>
            <w:r>
              <w:rPr>
                <w:rFonts w:eastAsiaTheme="minorEastAsia"/>
              </w:rPr>
              <w:t>for all signal colours except blue</w:t>
            </w:r>
            <w:r w:rsidR="000C57A3">
              <w:rPr>
                <w:rFonts w:eastAsiaTheme="minorEastAsia"/>
              </w:rPr>
              <w:t xml:space="preserve"> at night</w:t>
            </w:r>
          </w:p>
        </w:tc>
      </w:tr>
      <w:tr w:rsidR="00F6228D" w14:paraId="3BE989CC" w14:textId="77777777" w:rsidTr="00F6228D">
        <w:trPr>
          <w:trHeight w:val="274"/>
        </w:trPr>
        <w:tc>
          <w:tcPr>
            <w:tcW w:w="1139" w:type="dxa"/>
            <w:vMerge/>
          </w:tcPr>
          <w:p w14:paraId="69456A12" w14:textId="77777777" w:rsidR="00F6228D" w:rsidRDefault="00F6228D" w:rsidP="00EF45F9">
            <w:pPr>
              <w:pStyle w:val="BodyText"/>
              <w:rPr>
                <w:rFonts w:eastAsiaTheme="minorEastAsia"/>
              </w:rPr>
            </w:pPr>
          </w:p>
        </w:tc>
        <w:tc>
          <w:tcPr>
            <w:tcW w:w="3827" w:type="dxa"/>
            <w:vAlign w:val="center"/>
          </w:tcPr>
          <w:p w14:paraId="27031280" w14:textId="541E039B" w:rsidR="00F6228D" w:rsidRDefault="00F6228D" w:rsidP="00F6228D">
            <w:pPr>
              <w:pStyle w:val="BodyText"/>
              <w:rPr>
                <w:rFonts w:eastAsiaTheme="minorEastAsia"/>
              </w:rPr>
            </w:pPr>
            <w:r>
              <w:rPr>
                <w:rFonts w:eastAsiaTheme="minorEastAsia"/>
              </w:rPr>
              <w:t>for blue signal colour</w:t>
            </w:r>
            <w:r w:rsidR="000C57A3">
              <w:rPr>
                <w:rFonts w:eastAsiaTheme="minorEastAsia"/>
              </w:rPr>
              <w:t xml:space="preserve"> at night</w:t>
            </w:r>
          </w:p>
        </w:tc>
      </w:tr>
    </w:tbl>
    <w:p w14:paraId="02C410AD" w14:textId="77777777" w:rsidR="00F6228D" w:rsidRDefault="00F6228D" w:rsidP="00F6228D">
      <w:pPr>
        <w:pStyle w:val="BodyText"/>
        <w:rPr>
          <w:rFonts w:eastAsiaTheme="minorEastAsia"/>
        </w:rPr>
      </w:pPr>
    </w:p>
    <w:sectPr w:rsidR="00F6228D" w:rsidSect="0083218D">
      <w:headerReference w:type="even" r:id="rId17"/>
      <w:headerReference w:type="default" r:id="rId18"/>
      <w:headerReference w:type="first" r:id="rId1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D946C" w14:textId="77777777" w:rsidR="005C7819" w:rsidRDefault="005C7819" w:rsidP="003274DB">
      <w:r>
        <w:separator/>
      </w:r>
    </w:p>
    <w:p w14:paraId="12F3E85A" w14:textId="77777777" w:rsidR="005C7819" w:rsidRDefault="005C7819"/>
  </w:endnote>
  <w:endnote w:type="continuationSeparator" w:id="0">
    <w:p w14:paraId="61F327FE" w14:textId="77777777" w:rsidR="005C7819" w:rsidRDefault="005C7819" w:rsidP="003274DB">
      <w:r>
        <w:continuationSeparator/>
      </w:r>
    </w:p>
    <w:p w14:paraId="48521EC7" w14:textId="77777777" w:rsidR="005C7819" w:rsidRDefault="005C7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BA912" w14:textId="4178EA07" w:rsidR="002E4993" w:rsidRDefault="005046D2" w:rsidP="008747E0">
    <w:pPr>
      <w:pStyle w:val="Footer"/>
    </w:pPr>
    <w:r w:rsidRPr="00442889">
      <w:rPr>
        <w:noProof/>
        <w:lang w:val="fr-FR" w:eastAsia="fr-FR"/>
      </w:rPr>
      <w:drawing>
        <wp:anchor distT="0" distB="0" distL="114300" distR="114300" simplePos="0" relativeHeight="251661312" behindDoc="1" locked="0" layoutInCell="1" allowOverlap="1" wp14:anchorId="6D30DD17" wp14:editId="68B79888">
          <wp:simplePos x="0" y="0"/>
          <wp:positionH relativeFrom="page">
            <wp:posOffset>815023</wp:posOffset>
          </wp:positionH>
          <wp:positionV relativeFrom="page">
            <wp:posOffset>9567862</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2E4993">
      <w:rPr>
        <w:noProof/>
        <w:lang w:val="fr-FR" w:eastAsia="fr-FR"/>
      </w:rPr>
      <mc:AlternateContent>
        <mc:Choice Requires="wps">
          <w:drawing>
            <wp:anchor distT="0" distB="0" distL="114300" distR="114300" simplePos="0" relativeHeight="251669504" behindDoc="0" locked="0" layoutInCell="1" allowOverlap="1" wp14:anchorId="3DC65E9C" wp14:editId="7E285AD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78A5E4"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1622198B" w14:textId="5AC13772" w:rsidR="002E4993" w:rsidRPr="00ED2A8D" w:rsidRDefault="002E4993" w:rsidP="008747E0">
    <w:pPr>
      <w:pStyle w:val="Footer"/>
    </w:pPr>
  </w:p>
  <w:p w14:paraId="353AA2AB" w14:textId="77777777" w:rsidR="002E4993" w:rsidRPr="00ED2A8D" w:rsidRDefault="002E4993" w:rsidP="008747E0">
    <w:pPr>
      <w:pStyle w:val="Footer"/>
    </w:pPr>
  </w:p>
  <w:p w14:paraId="257F444D" w14:textId="77777777" w:rsidR="002E4993" w:rsidRPr="00ED2A8D" w:rsidRDefault="002E4993" w:rsidP="008747E0">
    <w:pPr>
      <w:pStyle w:val="Footer"/>
    </w:pPr>
  </w:p>
  <w:p w14:paraId="1E6C1112" w14:textId="77777777" w:rsidR="002E4993" w:rsidRPr="00ED2A8D" w:rsidRDefault="002E4993" w:rsidP="008747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F040D" w14:textId="77777777" w:rsidR="007A72CF" w:rsidRPr="007A72CF" w:rsidRDefault="007A72CF" w:rsidP="007A72CF">
    <w:pPr>
      <w:pStyle w:val="Footer"/>
      <w:rPr>
        <w:sz w:val="15"/>
        <w:szCs w:val="15"/>
      </w:rPr>
    </w:pPr>
  </w:p>
  <w:p w14:paraId="24CB59E4" w14:textId="77777777" w:rsidR="007A72CF" w:rsidRDefault="007A72CF" w:rsidP="007A72CF">
    <w:pPr>
      <w:pStyle w:val="Footerportrait"/>
    </w:pPr>
  </w:p>
  <w:p w14:paraId="28443A59" w14:textId="30201312" w:rsidR="007A72CF" w:rsidRPr="007A72CF" w:rsidRDefault="00B2220A" w:rsidP="007A72CF">
    <w:pPr>
      <w:pStyle w:val="Footerportrait"/>
      <w:rPr>
        <w:rStyle w:val="PageNumber"/>
      </w:rPr>
    </w:pPr>
    <w:fldSimple w:instr=" STYLEREF &quot;Document type&quot; \* MERGEFORMAT ">
      <w:r w:rsidR="00530945">
        <w:t>IALA Recommendation</w:t>
      </w:r>
    </w:fldSimple>
    <w:r w:rsidR="007A72CF">
      <w:t xml:space="preserve"> </w:t>
    </w:r>
    <w:r w:rsidR="005C7819">
      <w:fldChar w:fldCharType="begin"/>
    </w:r>
    <w:r w:rsidR="005C7819">
      <w:instrText xml:space="preserve"> STYLEREF "Document number" \* MERGEFORMAT </w:instrText>
    </w:r>
    <w:r w:rsidR="005C7819">
      <w:fldChar w:fldCharType="separate"/>
    </w:r>
    <w:r w:rsidR="00530945">
      <w:t>R0204 (E200-4)</w:t>
    </w:r>
    <w:r w:rsidR="005C7819">
      <w:fldChar w:fldCharType="end"/>
    </w:r>
    <w:r w:rsidR="00564664">
      <w:t xml:space="preserve"> </w:t>
    </w:r>
    <w:fldSimple w:instr=" STYLEREF &quot;Document name&quot; \* MERGEFORMAT ">
      <w:r w:rsidR="00530945">
        <w:t>Marine Signal Lights - Determination and Calculation of Effective Intensity</w:t>
      </w:r>
    </w:fldSimple>
    <w:r w:rsidR="007A72CF">
      <w:tab/>
    </w:r>
  </w:p>
  <w:p w14:paraId="5C7F3CDA" w14:textId="47BD03AF" w:rsidR="008608A4" w:rsidRDefault="005C7819" w:rsidP="007A72CF">
    <w:pPr>
      <w:pStyle w:val="Footerportrait"/>
    </w:pPr>
    <w:r>
      <w:fldChar w:fldCharType="begin"/>
    </w:r>
    <w:r>
      <w:instrText xml:space="preserve"> STYLEREF "Edition number" \* MERGEFORMAT </w:instrText>
    </w:r>
    <w:r>
      <w:fldChar w:fldCharType="separate"/>
    </w:r>
    <w:r w:rsidR="00530945">
      <w:t>Edition 2.1</w:t>
    </w:r>
    <w:r>
      <w:fldChar w:fldCharType="end"/>
    </w:r>
    <w:r w:rsidR="007A72CF">
      <w:t xml:space="preserve"> </w:t>
    </w:r>
    <w:fldSimple w:instr=" STYLEREF  MRN  \* MERGEFORMAT ">
      <w:r w:rsidR="00530945">
        <w:t>urn:mrn:iala:pub:r0204</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2006B2">
      <w:t>4</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E15D" w14:textId="77777777" w:rsidR="005C7819" w:rsidRDefault="005C7819" w:rsidP="003274DB">
      <w:r>
        <w:separator/>
      </w:r>
    </w:p>
    <w:p w14:paraId="733F8C51" w14:textId="77777777" w:rsidR="005C7819" w:rsidRDefault="005C7819"/>
  </w:footnote>
  <w:footnote w:type="continuationSeparator" w:id="0">
    <w:p w14:paraId="0760D058" w14:textId="77777777" w:rsidR="005C7819" w:rsidRDefault="005C7819" w:rsidP="003274DB">
      <w:r>
        <w:continuationSeparator/>
      </w:r>
    </w:p>
    <w:p w14:paraId="28256BE1" w14:textId="77777777" w:rsidR="005C7819" w:rsidRDefault="005C7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843A" w14:textId="5402AE73" w:rsidR="002E4993" w:rsidRPr="00ED2A8D" w:rsidRDefault="002E4993" w:rsidP="00413D73">
    <w:pPr>
      <w:pStyle w:val="Header"/>
      <w:jc w:val="right"/>
    </w:pPr>
    <w:r w:rsidRPr="00442889">
      <w:rPr>
        <w:noProof/>
        <w:lang w:val="fr-FR" w:eastAsia="fr-FR"/>
      </w:rPr>
      <w:drawing>
        <wp:anchor distT="0" distB="0" distL="114300" distR="114300" simplePos="0" relativeHeight="251657214" behindDoc="1" locked="0" layoutInCell="1" allowOverlap="1" wp14:anchorId="054FF963" wp14:editId="681EF3A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8F165F5" w14:textId="77777777" w:rsidR="002E4993" w:rsidRPr="00ED2A8D" w:rsidRDefault="002E4993" w:rsidP="008747E0">
    <w:pPr>
      <w:pStyle w:val="Header"/>
    </w:pPr>
  </w:p>
  <w:p w14:paraId="3FE14D62" w14:textId="77777777" w:rsidR="002E4993" w:rsidRDefault="002E4993" w:rsidP="008747E0">
    <w:pPr>
      <w:pStyle w:val="Header"/>
    </w:pPr>
  </w:p>
  <w:p w14:paraId="4162793A" w14:textId="77777777" w:rsidR="002E4993" w:rsidRDefault="002E4993" w:rsidP="008747E0">
    <w:pPr>
      <w:pStyle w:val="Header"/>
    </w:pPr>
  </w:p>
  <w:p w14:paraId="79D16AA0" w14:textId="77777777" w:rsidR="002E4993" w:rsidRDefault="002E4993" w:rsidP="008747E0">
    <w:pPr>
      <w:pStyle w:val="Header"/>
    </w:pPr>
  </w:p>
  <w:p w14:paraId="71F4840B" w14:textId="77777777" w:rsidR="002E4993" w:rsidRDefault="002E4993" w:rsidP="008747E0">
    <w:pPr>
      <w:pStyle w:val="Header"/>
    </w:pPr>
  </w:p>
  <w:p w14:paraId="4C7A8704" w14:textId="77777777" w:rsidR="002E4993" w:rsidRDefault="002E4993" w:rsidP="008747E0">
    <w:pPr>
      <w:pStyle w:val="Header"/>
    </w:pPr>
    <w:r>
      <w:rPr>
        <w:noProof/>
        <w:lang w:val="fr-FR" w:eastAsia="fr-FR"/>
      </w:rPr>
      <w:drawing>
        <wp:anchor distT="0" distB="0" distL="114300" distR="114300" simplePos="0" relativeHeight="251656189" behindDoc="1" locked="0" layoutInCell="1" allowOverlap="1" wp14:anchorId="06761959" wp14:editId="2D96D3A9">
          <wp:simplePos x="0" y="0"/>
          <wp:positionH relativeFrom="page">
            <wp:posOffset>17145</wp:posOffset>
          </wp:positionH>
          <wp:positionV relativeFrom="page">
            <wp:posOffset>1405667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39A8962" w14:textId="77777777" w:rsidR="002E4993" w:rsidRPr="00ED2A8D" w:rsidRDefault="002E4993" w:rsidP="008747E0">
    <w:pPr>
      <w:pStyle w:val="Header"/>
    </w:pPr>
  </w:p>
  <w:p w14:paraId="2A9541C8"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B76B" w14:textId="3086E9A3" w:rsidR="005046D2" w:rsidRDefault="005046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9508" w14:textId="42BDECA7" w:rsidR="002E4993" w:rsidRPr="00ED2A8D" w:rsidRDefault="002E4993" w:rsidP="008747E0">
    <w:pPr>
      <w:pStyle w:val="Header"/>
    </w:pPr>
    <w:r>
      <w:rPr>
        <w:noProof/>
        <w:lang w:val="fr-FR" w:eastAsia="fr-FR"/>
      </w:rPr>
      <w:drawing>
        <wp:anchor distT="0" distB="0" distL="114300" distR="114300" simplePos="0" relativeHeight="251658752" behindDoc="1" locked="0" layoutInCell="1" allowOverlap="1" wp14:anchorId="0DB46691" wp14:editId="5CCF9241">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80006B" w14:textId="77777777" w:rsidR="002E4993" w:rsidRPr="00ED2A8D" w:rsidRDefault="002E4993" w:rsidP="008747E0">
    <w:pPr>
      <w:pStyle w:val="Header"/>
    </w:pPr>
  </w:p>
  <w:p w14:paraId="019CB84E" w14:textId="77777777" w:rsidR="002E4993" w:rsidRDefault="002E4993" w:rsidP="008747E0">
    <w:pPr>
      <w:pStyle w:val="Header"/>
    </w:pPr>
  </w:p>
  <w:p w14:paraId="74573AFC" w14:textId="77777777" w:rsidR="002E4993" w:rsidRDefault="002E4993" w:rsidP="008747E0">
    <w:pPr>
      <w:pStyle w:val="Header"/>
    </w:pPr>
  </w:p>
  <w:p w14:paraId="517ECDA8" w14:textId="77777777" w:rsidR="002E4993" w:rsidRDefault="002E4993" w:rsidP="008747E0">
    <w:pPr>
      <w:pStyle w:val="Header"/>
    </w:pPr>
  </w:p>
  <w:p w14:paraId="08A49202" w14:textId="021C6269" w:rsidR="002E4993" w:rsidRPr="00441393" w:rsidRDefault="002E4993" w:rsidP="00441393">
    <w:pPr>
      <w:pStyle w:val="Contents"/>
    </w:pPr>
    <w:r>
      <w:t xml:space="preserve">DOCUMENT </w:t>
    </w:r>
    <w:r w:rsidR="005046D2">
      <w:t>HISTORY</w:t>
    </w:r>
  </w:p>
  <w:p w14:paraId="2C820063" w14:textId="77777777" w:rsidR="002E4993" w:rsidRPr="00ED2A8D" w:rsidRDefault="002E4993" w:rsidP="008747E0">
    <w:pPr>
      <w:pStyle w:val="Header"/>
    </w:pPr>
  </w:p>
  <w:p w14:paraId="1255AF82" w14:textId="77777777" w:rsidR="002E4993" w:rsidRPr="00AC33A2" w:rsidRDefault="002E4993"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49739" w14:textId="05EB5775" w:rsidR="005046D2" w:rsidRDefault="005046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A62E" w14:textId="4ADE88FE" w:rsidR="005046D2" w:rsidRDefault="005046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69F30" w14:textId="563A497F" w:rsidR="002E4993" w:rsidRPr="00667792" w:rsidRDefault="002E4993" w:rsidP="00667792">
    <w:pPr>
      <w:pStyle w:val="Header"/>
    </w:pPr>
    <w:r>
      <w:rPr>
        <w:noProof/>
        <w:lang w:val="fr-FR" w:eastAsia="fr-FR"/>
      </w:rPr>
      <w:drawing>
        <wp:anchor distT="0" distB="0" distL="114300" distR="114300" simplePos="0" relativeHeight="251680768" behindDoc="1" locked="0" layoutInCell="1" allowOverlap="1" wp14:anchorId="222AAFB1" wp14:editId="5AA2D83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8AA54" w14:textId="0B2CA5BA" w:rsidR="005046D2" w:rsidRDefault="005046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441D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0A81A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6B7E36C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0985ED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7FE559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66AA0CF2"/>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192E56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D665006"/>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56D2199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B00BE6"/>
    <w:multiLevelType w:val="multilevel"/>
    <w:tmpl w:val="A824134C"/>
    <w:lvl w:ilvl="0">
      <w:start w:val="1"/>
      <w:numFmt w:val="decimal"/>
      <w:pStyle w:val="List1-recommendation"/>
      <w:lvlText w:val="%1"/>
      <w:lvlJc w:val="left"/>
      <w:pPr>
        <w:ind w:left="1134" w:hanging="567"/>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16473281">
    <w:abstractNumId w:val="11"/>
  </w:num>
  <w:num w:numId="2" w16cid:durableId="620040438">
    <w:abstractNumId w:val="20"/>
  </w:num>
  <w:num w:numId="3" w16cid:durableId="953098806">
    <w:abstractNumId w:val="18"/>
  </w:num>
  <w:num w:numId="4" w16cid:durableId="1196190053">
    <w:abstractNumId w:val="12"/>
  </w:num>
  <w:num w:numId="5" w16cid:durableId="81222594">
    <w:abstractNumId w:val="17"/>
  </w:num>
  <w:num w:numId="6" w16cid:durableId="647787358">
    <w:abstractNumId w:val="10"/>
  </w:num>
  <w:num w:numId="7" w16cid:durableId="1448813110">
    <w:abstractNumId w:val="13"/>
  </w:num>
  <w:num w:numId="8" w16cid:durableId="703679641">
    <w:abstractNumId w:val="22"/>
  </w:num>
  <w:num w:numId="9" w16cid:durableId="1334183143">
    <w:abstractNumId w:val="25"/>
  </w:num>
  <w:num w:numId="10" w16cid:durableId="67506225">
    <w:abstractNumId w:val="24"/>
  </w:num>
  <w:num w:numId="11" w16cid:durableId="2035883798">
    <w:abstractNumId w:val="23"/>
  </w:num>
  <w:num w:numId="12" w16cid:durableId="1681395505">
    <w:abstractNumId w:val="26"/>
  </w:num>
  <w:num w:numId="13" w16cid:durableId="637077447">
    <w:abstractNumId w:val="21"/>
  </w:num>
  <w:num w:numId="14" w16cid:durableId="320548757">
    <w:abstractNumId w:val="14"/>
  </w:num>
  <w:num w:numId="15" w16cid:durableId="277568864">
    <w:abstractNumId w:val="27"/>
  </w:num>
  <w:num w:numId="16" w16cid:durableId="1881821927">
    <w:abstractNumId w:val="9"/>
  </w:num>
  <w:num w:numId="17" w16cid:durableId="586499248">
    <w:abstractNumId w:val="19"/>
  </w:num>
  <w:num w:numId="18" w16cid:durableId="44985763">
    <w:abstractNumId w:val="15"/>
  </w:num>
  <w:num w:numId="19" w16cid:durableId="399181617">
    <w:abstractNumId w:val="16"/>
  </w:num>
  <w:num w:numId="20" w16cid:durableId="4949988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84386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2128603">
    <w:abstractNumId w:val="8"/>
  </w:num>
  <w:num w:numId="23" w16cid:durableId="1127116151">
    <w:abstractNumId w:val="7"/>
  </w:num>
  <w:num w:numId="24" w16cid:durableId="751588729">
    <w:abstractNumId w:val="2"/>
  </w:num>
  <w:num w:numId="25" w16cid:durableId="1372684233">
    <w:abstractNumId w:val="6"/>
  </w:num>
  <w:num w:numId="26" w16cid:durableId="1426028398">
    <w:abstractNumId w:val="5"/>
  </w:num>
  <w:num w:numId="27" w16cid:durableId="626276464">
    <w:abstractNumId w:val="4"/>
  </w:num>
  <w:num w:numId="28" w16cid:durableId="2075158353">
    <w:abstractNumId w:val="3"/>
  </w:num>
  <w:num w:numId="29" w16cid:durableId="528489232">
    <w:abstractNumId w:val="1"/>
  </w:num>
  <w:num w:numId="30" w16cid:durableId="1846897439">
    <w:abstractNumId w:val="0"/>
  </w:num>
  <w:num w:numId="31" w16cid:durableId="202179100">
    <w:abstractNumId w:val="11"/>
  </w:num>
  <w:num w:numId="32" w16cid:durableId="866870922">
    <w:abstractNumId w:val="1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mittees">
    <w15:presenceInfo w15:providerId="None" w15:userId="Committe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GB"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266"/>
    <w:rsid w:val="000174F9"/>
    <w:rsid w:val="0002050A"/>
    <w:rsid w:val="000258F6"/>
    <w:rsid w:val="000379A7"/>
    <w:rsid w:val="00040EB8"/>
    <w:rsid w:val="00050BA5"/>
    <w:rsid w:val="00052469"/>
    <w:rsid w:val="00055311"/>
    <w:rsid w:val="00057B6D"/>
    <w:rsid w:val="00060C0C"/>
    <w:rsid w:val="00061A7B"/>
    <w:rsid w:val="000664C9"/>
    <w:rsid w:val="00083B7D"/>
    <w:rsid w:val="00084FE9"/>
    <w:rsid w:val="000859C4"/>
    <w:rsid w:val="000904ED"/>
    <w:rsid w:val="00096642"/>
    <w:rsid w:val="000A27A8"/>
    <w:rsid w:val="000B26B9"/>
    <w:rsid w:val="000C1228"/>
    <w:rsid w:val="000C57A3"/>
    <w:rsid w:val="000C711B"/>
    <w:rsid w:val="000E3954"/>
    <w:rsid w:val="000E3E52"/>
    <w:rsid w:val="000E5D02"/>
    <w:rsid w:val="000F0F9F"/>
    <w:rsid w:val="000F3F43"/>
    <w:rsid w:val="001070E9"/>
    <w:rsid w:val="00111E0A"/>
    <w:rsid w:val="00113D5B"/>
    <w:rsid w:val="00113F8F"/>
    <w:rsid w:val="0011782B"/>
    <w:rsid w:val="001349DB"/>
    <w:rsid w:val="00136E58"/>
    <w:rsid w:val="00140600"/>
    <w:rsid w:val="00161325"/>
    <w:rsid w:val="00166C2E"/>
    <w:rsid w:val="001875B1"/>
    <w:rsid w:val="001B7940"/>
    <w:rsid w:val="001D4A3E"/>
    <w:rsid w:val="001E416D"/>
    <w:rsid w:val="001F6623"/>
    <w:rsid w:val="002006B2"/>
    <w:rsid w:val="00201337"/>
    <w:rsid w:val="002022EA"/>
    <w:rsid w:val="00205B17"/>
    <w:rsid w:val="00205D9B"/>
    <w:rsid w:val="002204DA"/>
    <w:rsid w:val="0022371A"/>
    <w:rsid w:val="002520AD"/>
    <w:rsid w:val="002547CB"/>
    <w:rsid w:val="00257DF8"/>
    <w:rsid w:val="00257E4A"/>
    <w:rsid w:val="0026658A"/>
    <w:rsid w:val="0027175D"/>
    <w:rsid w:val="002B0892"/>
    <w:rsid w:val="002D0B34"/>
    <w:rsid w:val="002D7ADA"/>
    <w:rsid w:val="002E4993"/>
    <w:rsid w:val="002E5BAC"/>
    <w:rsid w:val="002E7635"/>
    <w:rsid w:val="002F265A"/>
    <w:rsid w:val="002F40FA"/>
    <w:rsid w:val="00305EFE"/>
    <w:rsid w:val="00312966"/>
    <w:rsid w:val="00313D85"/>
    <w:rsid w:val="00315CE3"/>
    <w:rsid w:val="003251FE"/>
    <w:rsid w:val="003274DB"/>
    <w:rsid w:val="00327FBF"/>
    <w:rsid w:val="00336410"/>
    <w:rsid w:val="0034063C"/>
    <w:rsid w:val="00344493"/>
    <w:rsid w:val="0036382D"/>
    <w:rsid w:val="00380350"/>
    <w:rsid w:val="003805BD"/>
    <w:rsid w:val="00380B4E"/>
    <w:rsid w:val="003816E4"/>
    <w:rsid w:val="00394BD7"/>
    <w:rsid w:val="003A7759"/>
    <w:rsid w:val="003B03EA"/>
    <w:rsid w:val="003B4245"/>
    <w:rsid w:val="003B5C7C"/>
    <w:rsid w:val="003C7C34"/>
    <w:rsid w:val="003D0F37"/>
    <w:rsid w:val="003D49C0"/>
    <w:rsid w:val="003D5150"/>
    <w:rsid w:val="003F1C3A"/>
    <w:rsid w:val="00404D42"/>
    <w:rsid w:val="00405755"/>
    <w:rsid w:val="00413D73"/>
    <w:rsid w:val="004145F6"/>
    <w:rsid w:val="00430B12"/>
    <w:rsid w:val="00434266"/>
    <w:rsid w:val="00441393"/>
    <w:rsid w:val="00447CF0"/>
    <w:rsid w:val="00453C02"/>
    <w:rsid w:val="00456EE9"/>
    <w:rsid w:val="00456F10"/>
    <w:rsid w:val="00492A8D"/>
    <w:rsid w:val="004A409A"/>
    <w:rsid w:val="004B518C"/>
    <w:rsid w:val="004C49E2"/>
    <w:rsid w:val="004D24EC"/>
    <w:rsid w:val="004D3DDB"/>
    <w:rsid w:val="004E1D57"/>
    <w:rsid w:val="004E2F16"/>
    <w:rsid w:val="004E709D"/>
    <w:rsid w:val="00503044"/>
    <w:rsid w:val="005046D2"/>
    <w:rsid w:val="00526234"/>
    <w:rsid w:val="00530945"/>
    <w:rsid w:val="005378B8"/>
    <w:rsid w:val="00557434"/>
    <w:rsid w:val="005629E8"/>
    <w:rsid w:val="00564664"/>
    <w:rsid w:val="00582694"/>
    <w:rsid w:val="0059159F"/>
    <w:rsid w:val="00595415"/>
    <w:rsid w:val="00597652"/>
    <w:rsid w:val="005A080B"/>
    <w:rsid w:val="005B12A5"/>
    <w:rsid w:val="005C161A"/>
    <w:rsid w:val="005C1BCB"/>
    <w:rsid w:val="005C2312"/>
    <w:rsid w:val="005C4735"/>
    <w:rsid w:val="005C56A1"/>
    <w:rsid w:val="005C5C63"/>
    <w:rsid w:val="005C7819"/>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F1C14"/>
    <w:rsid w:val="00722A13"/>
    <w:rsid w:val="0072737A"/>
    <w:rsid w:val="00731DEE"/>
    <w:rsid w:val="00750E05"/>
    <w:rsid w:val="00755B03"/>
    <w:rsid w:val="007715E8"/>
    <w:rsid w:val="00776004"/>
    <w:rsid w:val="0078486B"/>
    <w:rsid w:val="00785A39"/>
    <w:rsid w:val="00787D8A"/>
    <w:rsid w:val="00790277"/>
    <w:rsid w:val="00791EBC"/>
    <w:rsid w:val="00792B78"/>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45EE8"/>
    <w:rsid w:val="00967977"/>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32F8"/>
    <w:rsid w:val="009E4A4D"/>
    <w:rsid w:val="009F081F"/>
    <w:rsid w:val="009F59D4"/>
    <w:rsid w:val="00A03CFD"/>
    <w:rsid w:val="00A13E56"/>
    <w:rsid w:val="00A24838"/>
    <w:rsid w:val="00A30A2F"/>
    <w:rsid w:val="00A405B7"/>
    <w:rsid w:val="00A4308C"/>
    <w:rsid w:val="00A549B3"/>
    <w:rsid w:val="00A70F46"/>
    <w:rsid w:val="00A72ED7"/>
    <w:rsid w:val="00A90D86"/>
    <w:rsid w:val="00AA3E01"/>
    <w:rsid w:val="00AB04DD"/>
    <w:rsid w:val="00AB4669"/>
    <w:rsid w:val="00AC33A2"/>
    <w:rsid w:val="00AD6D3F"/>
    <w:rsid w:val="00AE65F1"/>
    <w:rsid w:val="00AE6BB4"/>
    <w:rsid w:val="00AE74AD"/>
    <w:rsid w:val="00AF159C"/>
    <w:rsid w:val="00B01873"/>
    <w:rsid w:val="00B17253"/>
    <w:rsid w:val="00B17BE0"/>
    <w:rsid w:val="00B2220A"/>
    <w:rsid w:val="00B268C2"/>
    <w:rsid w:val="00B31A41"/>
    <w:rsid w:val="00B40199"/>
    <w:rsid w:val="00B502FF"/>
    <w:rsid w:val="00B67422"/>
    <w:rsid w:val="00B7029F"/>
    <w:rsid w:val="00B70BD4"/>
    <w:rsid w:val="00B71C75"/>
    <w:rsid w:val="00B73463"/>
    <w:rsid w:val="00B80060"/>
    <w:rsid w:val="00B9016D"/>
    <w:rsid w:val="00B9212C"/>
    <w:rsid w:val="00BA0F98"/>
    <w:rsid w:val="00BA1517"/>
    <w:rsid w:val="00BA525E"/>
    <w:rsid w:val="00BA67FD"/>
    <w:rsid w:val="00BA7C48"/>
    <w:rsid w:val="00BC27F6"/>
    <w:rsid w:val="00BC39F4"/>
    <w:rsid w:val="00BD0748"/>
    <w:rsid w:val="00BD1999"/>
    <w:rsid w:val="00BD3675"/>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66BD7"/>
    <w:rsid w:val="00C74D12"/>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CF2128"/>
    <w:rsid w:val="00D1463A"/>
    <w:rsid w:val="00D33F48"/>
    <w:rsid w:val="00D3700C"/>
    <w:rsid w:val="00D40847"/>
    <w:rsid w:val="00D51B5B"/>
    <w:rsid w:val="00D653B1"/>
    <w:rsid w:val="00D65EF9"/>
    <w:rsid w:val="00D74AE1"/>
    <w:rsid w:val="00D865A8"/>
    <w:rsid w:val="00D92C2D"/>
    <w:rsid w:val="00DA09DA"/>
    <w:rsid w:val="00DA17CD"/>
    <w:rsid w:val="00DB25B3"/>
    <w:rsid w:val="00DD1DE5"/>
    <w:rsid w:val="00DD3595"/>
    <w:rsid w:val="00DE0893"/>
    <w:rsid w:val="00DE20CF"/>
    <w:rsid w:val="00DE2814"/>
    <w:rsid w:val="00DF68EA"/>
    <w:rsid w:val="00E01272"/>
    <w:rsid w:val="00E03846"/>
    <w:rsid w:val="00E20A7D"/>
    <w:rsid w:val="00E26592"/>
    <w:rsid w:val="00E27A2F"/>
    <w:rsid w:val="00E34E71"/>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293C"/>
    <w:rsid w:val="00EF3A7B"/>
    <w:rsid w:val="00EF404B"/>
    <w:rsid w:val="00EF6243"/>
    <w:rsid w:val="00F00376"/>
    <w:rsid w:val="00F157E2"/>
    <w:rsid w:val="00F1787E"/>
    <w:rsid w:val="00F2272A"/>
    <w:rsid w:val="00F312EE"/>
    <w:rsid w:val="00F527AC"/>
    <w:rsid w:val="00F61D83"/>
    <w:rsid w:val="00F6228D"/>
    <w:rsid w:val="00F6419C"/>
    <w:rsid w:val="00F65DD1"/>
    <w:rsid w:val="00F707B3"/>
    <w:rsid w:val="00F71135"/>
    <w:rsid w:val="00F83A53"/>
    <w:rsid w:val="00F90461"/>
    <w:rsid w:val="00F905E1"/>
    <w:rsid w:val="00FA2218"/>
    <w:rsid w:val="00FB6A3D"/>
    <w:rsid w:val="00FC378B"/>
    <w:rsid w:val="00FC3977"/>
    <w:rsid w:val="00FD2F16"/>
    <w:rsid w:val="00FD6065"/>
    <w:rsid w:val="00FF08B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2459F"/>
  <w15:docId w15:val="{14B68E51-45FF-47CF-BE91-409C56E7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0C1228"/>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character" w:styleId="PlaceholderText">
    <w:name w:val="Placeholder Text"/>
    <w:basedOn w:val="DefaultParagraphFont"/>
    <w:uiPriority w:val="99"/>
    <w:semiHidden/>
    <w:rsid w:val="00FF08B4"/>
    <w:rPr>
      <w:color w:val="808080"/>
    </w:rPr>
  </w:style>
  <w:style w:type="paragraph" w:customStyle="1" w:styleId="Lista-recommendation">
    <w:name w:val="List a - recommendation"/>
    <w:basedOn w:val="Normal"/>
    <w:qFormat/>
    <w:rsid w:val="00344493"/>
    <w:pPr>
      <w:spacing w:after="120" w:line="240" w:lineRule="auto"/>
      <w:ind w:left="1559" w:hanging="425"/>
      <w:jc w:val="both"/>
    </w:pPr>
    <w:rPr>
      <w:rFonts w:eastAsia="Times New Roman" w:cs="Times New Roman"/>
      <w:sz w:val="22"/>
      <w:szCs w:val="20"/>
      <w:lang w:eastAsia="en-GB"/>
    </w:rPr>
  </w:style>
  <w:style w:type="paragraph" w:customStyle="1" w:styleId="MRN">
    <w:name w:val="MRN"/>
    <w:basedOn w:val="Documentdate"/>
    <w:link w:val="MRNChar"/>
    <w:qFormat/>
    <w:rsid w:val="00DD3595"/>
  </w:style>
  <w:style w:type="character" w:customStyle="1" w:styleId="DocumentdateChar">
    <w:name w:val="Document date Char"/>
    <w:basedOn w:val="DefaultParagraphFont"/>
    <w:link w:val="Documentdate"/>
    <w:rsid w:val="00DD3595"/>
    <w:rPr>
      <w:b/>
      <w:color w:val="00558C"/>
      <w:sz w:val="28"/>
      <w:lang w:val="en-GB"/>
    </w:rPr>
  </w:style>
  <w:style w:type="character" w:customStyle="1" w:styleId="MRNChar">
    <w:name w:val="MRN Char"/>
    <w:basedOn w:val="DocumentdateChar"/>
    <w:link w:val="MRN"/>
    <w:rsid w:val="00DD3595"/>
    <w:rPr>
      <w:b/>
      <w:color w:val="00558C"/>
      <w:sz w:val="28"/>
      <w:lang w:val="en-GB"/>
    </w:rPr>
  </w:style>
  <w:style w:type="paragraph" w:customStyle="1" w:styleId="AnnexHead2">
    <w:name w:val="Annex Head 2"/>
    <w:basedOn w:val="Normal"/>
    <w:next w:val="Normal"/>
    <w:qFormat/>
    <w:rsid w:val="003B4245"/>
    <w:pPr>
      <w:numPr>
        <w:ilvl w:val="1"/>
        <w:numId w:val="32"/>
      </w:numPr>
      <w:spacing w:before="120" w:after="120" w:line="240" w:lineRule="auto"/>
    </w:pPr>
    <w:rPr>
      <w:rFonts w:eastAsia="Calibri" w:cs="Calibri"/>
      <w:b/>
      <w:bCs/>
      <w:caps/>
      <w:color w:val="00558C"/>
      <w:sz w:val="28"/>
      <w:lang w:eastAsia="en-GB"/>
    </w:rPr>
  </w:style>
  <w:style w:type="paragraph" w:customStyle="1" w:styleId="AnnextitleHead1">
    <w:name w:val="Annex title Head 1"/>
    <w:basedOn w:val="Normal"/>
    <w:next w:val="BodyText"/>
    <w:link w:val="AnnextitleHead1Char"/>
    <w:qFormat/>
    <w:rsid w:val="003B4245"/>
    <w:pPr>
      <w:numPr>
        <w:numId w:val="32"/>
      </w:numPr>
      <w:spacing w:after="360"/>
    </w:pPr>
    <w:rPr>
      <w:b/>
      <w:caps/>
      <w:color w:val="00558C"/>
      <w:sz w:val="28"/>
    </w:rPr>
  </w:style>
  <w:style w:type="character" w:customStyle="1" w:styleId="AnnextitleHead1Char">
    <w:name w:val="Annex title Head 1 Char"/>
    <w:basedOn w:val="DefaultParagraphFont"/>
    <w:link w:val="AnnextitleHead1"/>
    <w:rsid w:val="003B4245"/>
    <w:rPr>
      <w:b/>
      <w:caps/>
      <w:color w:val="00558C"/>
      <w:sz w:val="28"/>
      <w:lang w:val="en-GB"/>
    </w:rPr>
  </w:style>
  <w:style w:type="paragraph" w:styleId="Revision">
    <w:name w:val="Revision"/>
    <w:hidden/>
    <w:uiPriority w:val="99"/>
    <w:semiHidden/>
    <w:rsid w:val="002D0B34"/>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amus%20Doyle\Downloads\IALA%20Recommendation%20template%2018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2ADC8-D5D3-44A1-9766-2D068CEE7D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DB699-5DEB-407A-9CBF-6281BFF12091}">
  <ds:schemaRefs>
    <ds:schemaRef ds:uri="http://schemas.microsoft.com/sharepoint/v3/contenttype/forms"/>
  </ds:schemaRefs>
</ds:datastoreItem>
</file>

<file path=customXml/itemProps3.xml><?xml version="1.0" encoding="utf-8"?>
<ds:datastoreItem xmlns:ds="http://schemas.openxmlformats.org/officeDocument/2006/customXml" ds:itemID="{5320BAA7-38C7-41D1-9584-2309845E01B9}">
  <ds:schemaRefs>
    <ds:schemaRef ds:uri="http://schemas.openxmlformats.org/officeDocument/2006/bibliography"/>
  </ds:schemaRefs>
</ds:datastoreItem>
</file>

<file path=customXml/itemProps4.xml><?xml version="1.0" encoding="utf-8"?>
<ds:datastoreItem xmlns:ds="http://schemas.openxmlformats.org/officeDocument/2006/customXml" ds:itemID="{B78C980E-0711-4834-9137-6E605A4FA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IALA Recommendation template 18Jun16</Template>
  <TotalTime>7</TotalTime>
  <Pages>4</Pages>
  <Words>478</Words>
  <Characters>2728</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Recommendation template 18Jun16</vt:lpstr>
      <vt:lpstr>IALA Recommendation template 18Jun16</vt:lpstr>
    </vt:vector>
  </TitlesOfParts>
  <Manager>IALA</Manager>
  <Company>IALA</Company>
  <LinksUpToDate>false</LinksUpToDate>
  <CharactersWithSpaces>3200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template 18Jun16</dc:title>
  <dc:subject>IALA</dc:subject>
  <dc:creator>Seamus Doyle</dc:creator>
  <cp:keywords/>
  <dc:description/>
  <cp:lastModifiedBy>Jaime Alvarez</cp:lastModifiedBy>
  <cp:revision>6</cp:revision>
  <dcterms:created xsi:type="dcterms:W3CDTF">2022-03-10T10:46:00Z</dcterms:created>
  <dcterms:modified xsi:type="dcterms:W3CDTF">2022-04-26T09:48:00Z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2637600</vt:r8>
  </property>
</Properties>
</file>